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3B6D86" w:rsidTr="00EF0B6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F0B67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F0B6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F0B67" w:rsidRDefault="002C3A63" w:rsidP="0058177F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EF0B67">
              <w:rPr>
                <w:b/>
                <w:sz w:val="24"/>
                <w:szCs w:val="24"/>
              </w:rPr>
              <w:t>204Е141</w:t>
            </w:r>
          </w:p>
        </w:tc>
      </w:tr>
      <w:tr w:rsidR="003B6D86" w:rsidTr="00EF0B6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F0B67" w:rsidRDefault="003B6D86" w:rsidP="005817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EF0B67">
              <w:rPr>
                <w:b/>
                <w:sz w:val="24"/>
                <w:szCs w:val="24"/>
              </w:rPr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D86" w:rsidRPr="00EF0B67" w:rsidRDefault="00BC3E5B" w:rsidP="0058177F">
            <w:pPr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EF0B67">
              <w:rPr>
                <w:b/>
                <w:sz w:val="24"/>
                <w:szCs w:val="24"/>
                <w:lang w:val="en-US"/>
              </w:rPr>
              <w:t>2315794</w:t>
            </w:r>
          </w:p>
        </w:tc>
      </w:tr>
    </w:tbl>
    <w:p w:rsidR="00C23CA7" w:rsidRPr="00205DDF" w:rsidRDefault="00C23CA7" w:rsidP="004C1DE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205DDF">
        <w:rPr>
          <w:b/>
          <w:sz w:val="24"/>
          <w:szCs w:val="24"/>
        </w:rPr>
        <w:t>“УТВЕРЖДАЮ”</w:t>
      </w:r>
    </w:p>
    <w:p w:rsidR="00EF0B67" w:rsidRDefault="00EF0B67" w:rsidP="00EF0B67">
      <w:pPr>
        <w:spacing w:line="276" w:lineRule="auto"/>
        <w:ind w:left="-1701"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Первый заместитель директора - главный инженер</w:t>
      </w:r>
    </w:p>
    <w:p w:rsidR="00EF0B67" w:rsidRDefault="00EF0B67" w:rsidP="00EF0B67">
      <w:pPr>
        <w:spacing w:line="276" w:lineRule="auto"/>
        <w:ind w:left="-1701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ОАО «МРСК Центра» - «Смоленскэнерго»</w:t>
      </w:r>
    </w:p>
    <w:p w:rsidR="00EF0B67" w:rsidRPr="00205DDF" w:rsidRDefault="00EF0B67" w:rsidP="00EF0B67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________________ /</w:t>
      </w:r>
      <w:r w:rsidRPr="00595A9B">
        <w:rPr>
          <w:b w:val="0"/>
          <w:sz w:val="24"/>
          <w:szCs w:val="24"/>
        </w:rPr>
        <w:t>Н.П. Киреенко</w:t>
      </w:r>
      <w:r>
        <w:rPr>
          <w:sz w:val="24"/>
          <w:szCs w:val="24"/>
        </w:rPr>
        <w:t xml:space="preserve">/                                                                                                                                                                                                          </w:t>
      </w:r>
    </w:p>
    <w:p w:rsidR="001F5706" w:rsidRDefault="00EF0B67" w:rsidP="00EF0B67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595A9B">
        <w:rPr>
          <w:b w:val="0"/>
          <w:sz w:val="24"/>
          <w:szCs w:val="24"/>
        </w:rPr>
        <w:t>“_______” ________________ 2015 г.</w:t>
      </w:r>
    </w:p>
    <w:p w:rsidR="00F8556E" w:rsidRDefault="00F8556E" w:rsidP="00F8556E"/>
    <w:p w:rsidR="00F8556E" w:rsidRPr="00F8556E" w:rsidRDefault="00F8556E" w:rsidP="00F8556E"/>
    <w:p w:rsidR="004F6968" w:rsidRPr="00205DD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205DDF">
        <w:rPr>
          <w:sz w:val="24"/>
          <w:szCs w:val="24"/>
        </w:rPr>
        <w:t>ТЕХНИЧЕСКОЕ ЗАДАНИЕ</w:t>
      </w:r>
    </w:p>
    <w:p w:rsidR="002D277B" w:rsidRDefault="004F6968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на </w:t>
      </w:r>
      <w:r w:rsidR="00612811" w:rsidRPr="00205DDF">
        <w:rPr>
          <w:b/>
          <w:sz w:val="24"/>
          <w:szCs w:val="24"/>
        </w:rPr>
        <w:t xml:space="preserve">поставку </w:t>
      </w:r>
      <w:r w:rsidR="00D32CEF" w:rsidRPr="00205DDF">
        <w:rPr>
          <w:b/>
          <w:sz w:val="24"/>
          <w:szCs w:val="24"/>
        </w:rPr>
        <w:t>кабельных муфт</w:t>
      </w:r>
      <w:r w:rsidR="002D277B">
        <w:rPr>
          <w:b/>
          <w:sz w:val="24"/>
          <w:szCs w:val="24"/>
        </w:rPr>
        <w:t xml:space="preserve"> </w:t>
      </w:r>
      <w:r w:rsidR="00F8556E">
        <w:rPr>
          <w:b/>
          <w:sz w:val="24"/>
          <w:szCs w:val="24"/>
        </w:rPr>
        <w:t xml:space="preserve"> ПК</w:t>
      </w:r>
      <w:r w:rsidR="00BD46B1">
        <w:rPr>
          <w:b/>
          <w:sz w:val="24"/>
          <w:szCs w:val="24"/>
        </w:rPr>
        <w:t>Н</w:t>
      </w:r>
      <w:r w:rsidR="00F07DDE">
        <w:rPr>
          <w:b/>
          <w:sz w:val="24"/>
          <w:szCs w:val="24"/>
        </w:rPr>
        <w:t>т</w:t>
      </w:r>
      <w:r w:rsidR="00B276D1">
        <w:rPr>
          <w:b/>
          <w:sz w:val="24"/>
          <w:szCs w:val="24"/>
        </w:rPr>
        <w:t>О</w:t>
      </w:r>
      <w:r w:rsidR="00F8556E">
        <w:rPr>
          <w:b/>
          <w:sz w:val="24"/>
          <w:szCs w:val="24"/>
        </w:rPr>
        <w:t>-</w:t>
      </w:r>
      <w:r w:rsidR="00BC3E5B" w:rsidRPr="00BC3E5B">
        <w:rPr>
          <w:b/>
          <w:sz w:val="24"/>
          <w:szCs w:val="24"/>
        </w:rPr>
        <w:t>3-</w:t>
      </w:r>
      <w:r w:rsidR="00F8556E">
        <w:rPr>
          <w:b/>
          <w:sz w:val="24"/>
          <w:szCs w:val="24"/>
        </w:rPr>
        <w:t>10</w:t>
      </w:r>
      <w:r w:rsidR="00A225E8">
        <w:rPr>
          <w:b/>
          <w:sz w:val="24"/>
          <w:szCs w:val="24"/>
        </w:rPr>
        <w:t> </w:t>
      </w:r>
      <w:r w:rsidR="00BD46B1">
        <w:rPr>
          <w:b/>
          <w:sz w:val="24"/>
          <w:szCs w:val="24"/>
        </w:rPr>
        <w:t>70/120</w:t>
      </w:r>
      <w:r w:rsidR="00321C66">
        <w:rPr>
          <w:b/>
          <w:sz w:val="24"/>
          <w:szCs w:val="24"/>
        </w:rPr>
        <w:t xml:space="preserve"> с/н</w:t>
      </w:r>
    </w:p>
    <w:p w:rsidR="004F6968" w:rsidRPr="00205DDF" w:rsidRDefault="009C0389" w:rsidP="00773399">
      <w:pPr>
        <w:ind w:firstLine="0"/>
        <w:jc w:val="center"/>
        <w:rPr>
          <w:b/>
          <w:sz w:val="24"/>
          <w:szCs w:val="24"/>
        </w:rPr>
      </w:pPr>
      <w:r w:rsidRPr="00205DDF">
        <w:rPr>
          <w:b/>
          <w:sz w:val="24"/>
          <w:szCs w:val="24"/>
        </w:rPr>
        <w:t xml:space="preserve">Лот № </w:t>
      </w:r>
      <w:r w:rsidR="00232E4A" w:rsidRPr="00205DDF">
        <w:rPr>
          <w:b/>
          <w:sz w:val="24"/>
          <w:szCs w:val="24"/>
          <w:u w:val="single"/>
        </w:rPr>
        <w:t>20</w:t>
      </w:r>
      <w:r w:rsidR="00E06342" w:rsidRPr="00205DDF">
        <w:rPr>
          <w:b/>
          <w:sz w:val="24"/>
          <w:szCs w:val="24"/>
          <w:u w:val="single"/>
        </w:rPr>
        <w:t>4</w:t>
      </w:r>
      <w:r w:rsidR="00D32CEF" w:rsidRPr="00205DDF">
        <w:rPr>
          <w:b/>
          <w:sz w:val="24"/>
          <w:szCs w:val="24"/>
          <w:u w:val="single"/>
          <w:lang w:val="en-US"/>
        </w:rPr>
        <w:t>E</w:t>
      </w:r>
    </w:p>
    <w:p w:rsidR="00612811" w:rsidRPr="00205DDF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205DDF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:rsidR="00612811" w:rsidRPr="00205DDF" w:rsidRDefault="00612811" w:rsidP="007E7329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Технические требования к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4F4E9E" w:rsidRPr="00205DDF" w:rsidRDefault="004F4E9E" w:rsidP="007E7329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Технические данные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параметрам и быть не ниже</w:t>
      </w:r>
      <w:r w:rsidR="006D6EB9" w:rsidRPr="00205DDF">
        <w:rPr>
          <w:bCs/>
          <w:sz w:val="24"/>
          <w:szCs w:val="24"/>
        </w:rPr>
        <w:t xml:space="preserve"> </w:t>
      </w:r>
      <w:r w:rsidR="007A72A4" w:rsidRPr="00205DDF">
        <w:rPr>
          <w:bCs/>
          <w:sz w:val="24"/>
          <w:szCs w:val="24"/>
        </w:rPr>
        <w:t xml:space="preserve">приведенных </w:t>
      </w:r>
      <w:r w:rsidRPr="00205DDF">
        <w:rPr>
          <w:bCs/>
          <w:sz w:val="24"/>
          <w:szCs w:val="24"/>
        </w:rPr>
        <w:t>з</w:t>
      </w:r>
      <w:r w:rsidR="00163418" w:rsidRPr="00205DDF">
        <w:rPr>
          <w:bCs/>
          <w:sz w:val="24"/>
          <w:szCs w:val="24"/>
        </w:rPr>
        <w:t>начений: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8"/>
        <w:gridCol w:w="1559"/>
      </w:tblGrid>
      <w:tr w:rsidR="006A6C9D" w:rsidRPr="00205DDF" w:rsidTr="00EF0B67">
        <w:trPr>
          <w:trHeight w:val="1005"/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6A6C9D" w:rsidRPr="00205DDF" w:rsidRDefault="006A6C9D" w:rsidP="00D32CE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Наименование кабельной муфты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6A6C9D" w:rsidRPr="00205DDF" w:rsidRDefault="006A6C9D" w:rsidP="002A4F1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Технические требования и характеристики кабельной муфты</w:t>
            </w:r>
          </w:p>
        </w:tc>
      </w:tr>
      <w:tr w:rsidR="00BD46B1" w:rsidRPr="00205DDF" w:rsidTr="00EF0B67">
        <w:trPr>
          <w:trHeight w:val="178"/>
        </w:trPr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BD46B1" w:rsidRPr="00205DDF" w:rsidRDefault="00F07DDE" w:rsidP="00CC354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ПКНт</w:t>
            </w:r>
            <w:r w:rsidR="00B276D1">
              <w:rPr>
                <w:sz w:val="24"/>
                <w:szCs w:val="24"/>
              </w:rPr>
              <w:t>О</w:t>
            </w:r>
            <w:proofErr w:type="spellEnd"/>
            <w:r w:rsidR="00BD46B1" w:rsidRPr="00205DDF">
              <w:rPr>
                <w:sz w:val="24"/>
                <w:szCs w:val="24"/>
              </w:rPr>
              <w:t>-</w:t>
            </w:r>
            <w:r w:rsidR="00BC3E5B">
              <w:rPr>
                <w:sz w:val="24"/>
                <w:szCs w:val="24"/>
                <w:lang w:val="en-US"/>
              </w:rPr>
              <w:t>3-</w:t>
            </w:r>
            <w:r w:rsidR="00BD46B1" w:rsidRPr="00205DDF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  <w:shd w:val="clear" w:color="auto" w:fill="auto"/>
            <w:vAlign w:val="center"/>
            <w:hideMark/>
          </w:tcPr>
          <w:p w:rsidR="00BD46B1" w:rsidRPr="00CA1B04" w:rsidRDefault="00CC354F" w:rsidP="00BC3E5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</w:t>
            </w:r>
            <w:r w:rsidR="007254AD">
              <w:rPr>
                <w:color w:val="000000"/>
                <w:sz w:val="24"/>
                <w:szCs w:val="24"/>
              </w:rPr>
              <w:t>нальное напряжение, кВ – 10.</w:t>
            </w:r>
          </w:p>
        </w:tc>
      </w:tr>
      <w:tr w:rsidR="00E34850" w:rsidRPr="00205DDF" w:rsidTr="00EF0B67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C3E5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 xml:space="preserve">Число жил соединяемого кабеля – </w:t>
            </w:r>
            <w:r w:rsidR="00BC3E5B">
              <w:rPr>
                <w:color w:val="000000"/>
                <w:sz w:val="24"/>
                <w:szCs w:val="24"/>
                <w:lang w:val="en-US"/>
              </w:rPr>
              <w:t>3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EF0B67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E34850" w:rsidRPr="00205DDF" w:rsidRDefault="00E34850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E34850" w:rsidRPr="00CA1B04" w:rsidRDefault="00E34850" w:rsidP="00BD46B1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A1B04">
              <w:rPr>
                <w:color w:val="000000"/>
                <w:sz w:val="24"/>
                <w:szCs w:val="24"/>
              </w:rPr>
              <w:t>Диапазоны сечений жил соединяемого кабеля, мм</w:t>
            </w:r>
            <w:r w:rsidRPr="00CA1B04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CA1B04">
              <w:rPr>
                <w:color w:val="000000"/>
                <w:sz w:val="24"/>
                <w:szCs w:val="24"/>
              </w:rPr>
              <w:t xml:space="preserve"> – </w:t>
            </w:r>
            <w:r w:rsidR="00BD46B1">
              <w:rPr>
                <w:color w:val="000000"/>
                <w:sz w:val="24"/>
                <w:szCs w:val="24"/>
              </w:rPr>
              <w:t>70; 95; 120</w:t>
            </w:r>
            <w:r w:rsidRPr="00CA1B04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EF0B67">
        <w:trPr>
          <w:trHeight w:val="70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34"/>
              </w:tabs>
              <w:ind w:firstLine="0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>Тип муфты – концевая</w:t>
            </w:r>
            <w:r w:rsidR="007713D8">
              <w:rPr>
                <w:color w:val="000000"/>
                <w:sz w:val="24"/>
                <w:szCs w:val="24"/>
              </w:rPr>
              <w:t>,</w:t>
            </w:r>
            <w:r w:rsidRPr="00205DDF">
              <w:rPr>
                <w:color w:val="000000"/>
                <w:sz w:val="24"/>
                <w:szCs w:val="24"/>
              </w:rPr>
              <w:t xml:space="preserve"> наружной установки на основе термоусаживаемых изд</w:t>
            </w:r>
            <w:r w:rsidRPr="00205DDF">
              <w:rPr>
                <w:color w:val="000000"/>
                <w:sz w:val="24"/>
                <w:szCs w:val="24"/>
              </w:rPr>
              <w:t>е</w:t>
            </w:r>
            <w:r w:rsidRPr="00205DDF">
              <w:rPr>
                <w:color w:val="000000"/>
                <w:sz w:val="24"/>
                <w:szCs w:val="24"/>
              </w:rPr>
              <w:t>лий</w:t>
            </w:r>
            <w:r w:rsidR="007713D8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EF0B67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BC3E5B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Область применения и назначение – для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</w:t>
            </w:r>
            <w:r w:rsidR="00BC3E5B">
              <w:rPr>
                <w:color w:val="000000"/>
                <w:sz w:val="24"/>
                <w:szCs w:val="24"/>
              </w:rPr>
              <w:t>трехжильных</w:t>
            </w:r>
            <w:r w:rsidRPr="00205DDF">
              <w:rPr>
                <w:color w:val="000000"/>
                <w:sz w:val="24"/>
                <w:szCs w:val="24"/>
              </w:rPr>
              <w:t xml:space="preserve"> силовых к</w:t>
            </w:r>
            <w:r w:rsidRPr="00205DDF">
              <w:rPr>
                <w:color w:val="000000"/>
                <w:sz w:val="24"/>
                <w:szCs w:val="24"/>
              </w:rPr>
              <w:t>а</w:t>
            </w:r>
            <w:r w:rsidRPr="00205DDF">
              <w:rPr>
                <w:color w:val="000000"/>
                <w:sz w:val="24"/>
                <w:szCs w:val="24"/>
              </w:rPr>
              <w:t>белей с изоляцией из сшитого полиэтилена и экраном из медных проволок.</w:t>
            </w:r>
          </w:p>
        </w:tc>
      </w:tr>
      <w:tr w:rsidR="00BD46B1" w:rsidRPr="00205DDF" w:rsidTr="00EF0B67">
        <w:trPr>
          <w:trHeight w:val="77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7713D8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green"/>
              </w:rPr>
            </w:pPr>
            <w:r w:rsidRPr="00205DDF">
              <w:rPr>
                <w:sz w:val="24"/>
                <w:szCs w:val="24"/>
              </w:rPr>
              <w:t>Особенности конструкции муфты – для равномерного распределения напряже</w:t>
            </w:r>
            <w:r w:rsidRPr="00205DDF">
              <w:rPr>
                <w:sz w:val="24"/>
                <w:szCs w:val="24"/>
              </w:rPr>
              <w:t>н</w:t>
            </w:r>
            <w:r w:rsidRPr="00205DDF">
              <w:rPr>
                <w:sz w:val="24"/>
                <w:szCs w:val="24"/>
              </w:rPr>
              <w:t>ности электрического поля и заполнения пустот в области среза полупроводящ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 xml:space="preserve">го слоя/экрана выматывается лента выравнивания электромагнитного поля, либо по изоляции конца кабеля должна быть установлена трубка выравнивания напряженности электрического поля; для обеспечения полной герметичности муфты после монтажа, на внутреннюю поверхность </w:t>
            </w:r>
            <w:proofErr w:type="spellStart"/>
            <w:r w:rsidRPr="00205DDF">
              <w:rPr>
                <w:sz w:val="24"/>
                <w:szCs w:val="24"/>
              </w:rPr>
              <w:t>антитрекинговой</w:t>
            </w:r>
            <w:proofErr w:type="spellEnd"/>
            <w:r w:rsidRPr="00205DDF">
              <w:rPr>
                <w:sz w:val="24"/>
                <w:szCs w:val="24"/>
              </w:rPr>
              <w:t xml:space="preserve"> трубки сплошным равномерным слоем должен быть нанесен </w:t>
            </w:r>
            <w:proofErr w:type="spellStart"/>
            <w:r w:rsidRPr="00205DDF">
              <w:rPr>
                <w:sz w:val="24"/>
                <w:szCs w:val="24"/>
              </w:rPr>
              <w:t>термоплавкий</w:t>
            </w:r>
            <w:proofErr w:type="spellEnd"/>
            <w:r w:rsidRPr="00205DDF">
              <w:rPr>
                <w:sz w:val="24"/>
                <w:szCs w:val="24"/>
              </w:rPr>
              <w:t xml:space="preserve"> клей и в</w:t>
            </w:r>
            <w:r w:rsidRPr="00205DDF">
              <w:rPr>
                <w:sz w:val="24"/>
                <w:szCs w:val="24"/>
              </w:rPr>
              <w:t>ы</w:t>
            </w:r>
            <w:r w:rsidRPr="00205DDF">
              <w:rPr>
                <w:sz w:val="24"/>
                <w:szCs w:val="24"/>
              </w:rPr>
              <w:t xml:space="preserve">полнена подмотка ленты-герметика по оболочке кабеля на выходе проволочного экрана; наконечники для </w:t>
            </w:r>
            <w:proofErr w:type="spellStart"/>
            <w:r w:rsidRPr="00205DDF">
              <w:rPr>
                <w:sz w:val="24"/>
                <w:szCs w:val="24"/>
              </w:rPr>
              <w:t>оконцевания</w:t>
            </w:r>
            <w:proofErr w:type="spellEnd"/>
            <w:r w:rsidRPr="00205DDF">
              <w:rPr>
                <w:sz w:val="24"/>
                <w:szCs w:val="24"/>
              </w:rPr>
              <w:t xml:space="preserve"> жилы и проволок экрана должны быть болтовыми; жила комплектуется фазными </w:t>
            </w:r>
            <w:proofErr w:type="spellStart"/>
            <w:r w:rsidRPr="00205DDF">
              <w:rPr>
                <w:sz w:val="24"/>
                <w:szCs w:val="24"/>
              </w:rPr>
              <w:t>антитрекинговыми</w:t>
            </w:r>
            <w:proofErr w:type="spellEnd"/>
            <w:r w:rsidRPr="00205DDF">
              <w:rPr>
                <w:sz w:val="24"/>
                <w:szCs w:val="24"/>
              </w:rPr>
              <w:t xml:space="preserve"> изоляторами, обе</w:t>
            </w:r>
            <w:r w:rsidRPr="00205DDF">
              <w:rPr>
                <w:sz w:val="24"/>
                <w:szCs w:val="24"/>
              </w:rPr>
              <w:t>с</w:t>
            </w:r>
            <w:r w:rsidRPr="00205DDF">
              <w:rPr>
                <w:sz w:val="24"/>
                <w:szCs w:val="24"/>
              </w:rPr>
              <w:t>печивающими наличие гарантированно сухой зоны и увеличивающими длину пути утечки</w:t>
            </w:r>
            <w:r w:rsidR="007713D8">
              <w:rPr>
                <w:sz w:val="24"/>
                <w:szCs w:val="24"/>
              </w:rPr>
              <w:t>.</w:t>
            </w:r>
          </w:p>
        </w:tc>
      </w:tr>
      <w:tr w:rsidR="00BD46B1" w:rsidRPr="00205DDF" w:rsidTr="00EF0B67">
        <w:trPr>
          <w:trHeight w:val="34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center"/>
          </w:tcPr>
          <w:p w:rsidR="00BD46B1" w:rsidRPr="00205DDF" w:rsidRDefault="00BD46B1" w:rsidP="00CC354F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Количество фазных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антитрекинговых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изоляторов, шт. – 2</w:t>
            </w:r>
            <w:r w:rsidR="00CC354F">
              <w:rPr>
                <w:color w:val="000000"/>
                <w:sz w:val="24"/>
                <w:szCs w:val="24"/>
              </w:rPr>
              <w:t>.</w:t>
            </w:r>
          </w:p>
        </w:tc>
      </w:tr>
      <w:tr w:rsidR="00BD46B1" w:rsidRPr="00205DDF" w:rsidTr="00EF0B67">
        <w:trPr>
          <w:trHeight w:val="862"/>
        </w:trPr>
        <w:tc>
          <w:tcPr>
            <w:tcW w:w="1843" w:type="dxa"/>
            <w:vMerge/>
            <w:shd w:val="clear" w:color="auto" w:fill="auto"/>
            <w:vAlign w:val="center"/>
          </w:tcPr>
          <w:p w:rsidR="00BD46B1" w:rsidRPr="00205DDF" w:rsidRDefault="00BD46B1" w:rsidP="009463A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shd w:val="clear" w:color="auto" w:fill="auto"/>
            <w:vAlign w:val="bottom"/>
          </w:tcPr>
          <w:p w:rsidR="00BD46B1" w:rsidRPr="00205DDF" w:rsidRDefault="00BD46B1" w:rsidP="00324E60">
            <w:pPr>
              <w:pStyle w:val="af0"/>
              <w:spacing w:before="0" w:beforeAutospacing="0" w:after="0" w:afterAutospacing="0"/>
              <w:rPr>
                <w:color w:val="000000"/>
              </w:rPr>
            </w:pPr>
            <w:r w:rsidRPr="00205DDF">
              <w:rPr>
                <w:color w:val="000000"/>
              </w:rPr>
              <w:t>Базовые компоненты комплектации концевой муфты: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proofErr w:type="spellStart"/>
            <w:r w:rsidRPr="00205DDF">
              <w:rPr>
                <w:color w:val="000000"/>
                <w:sz w:val="24"/>
                <w:szCs w:val="24"/>
              </w:rPr>
              <w:t>Анти</w:t>
            </w:r>
            <w:r w:rsidR="000144D2">
              <w:rPr>
                <w:color w:val="000000"/>
                <w:sz w:val="24"/>
                <w:szCs w:val="24"/>
              </w:rPr>
              <w:t>трекинговая</w:t>
            </w:r>
            <w:proofErr w:type="spellEnd"/>
            <w:r w:rsidR="000144D2">
              <w:rPr>
                <w:color w:val="000000"/>
                <w:sz w:val="24"/>
                <w:szCs w:val="24"/>
              </w:rPr>
              <w:t xml:space="preserve"> изолирующая трубка*.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Трубка выравнивания нап</w:t>
            </w:r>
            <w:r w:rsidR="000144D2">
              <w:rPr>
                <w:color w:val="000000"/>
                <w:sz w:val="24"/>
                <w:szCs w:val="24"/>
              </w:rPr>
              <w:t>ряженности электрического поля*.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Герметик-заполнитель/лента-герметик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Силиконовая смазка.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 xml:space="preserve">Болтовой алюминиевый наконечник с 2-мя </w:t>
            </w:r>
            <w:proofErr w:type="spellStart"/>
            <w:r w:rsidRPr="00205DDF">
              <w:rPr>
                <w:sz w:val="24"/>
                <w:szCs w:val="24"/>
              </w:rPr>
              <w:t>срывными</w:t>
            </w:r>
            <w:proofErr w:type="spellEnd"/>
            <w:r w:rsidRPr="00205DDF">
              <w:rPr>
                <w:sz w:val="24"/>
                <w:szCs w:val="24"/>
              </w:rPr>
              <w:t xml:space="preserve"> болтами</w:t>
            </w:r>
            <w:r w:rsidR="000144D2">
              <w:rPr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Фазные </w:t>
            </w:r>
            <w:proofErr w:type="spellStart"/>
            <w:r w:rsidRPr="00205DDF">
              <w:rPr>
                <w:color w:val="000000"/>
                <w:sz w:val="24"/>
                <w:szCs w:val="24"/>
              </w:rPr>
              <w:t>антитрекинговые</w:t>
            </w:r>
            <w:proofErr w:type="spellEnd"/>
            <w:r w:rsidRPr="00205DDF">
              <w:rPr>
                <w:color w:val="000000"/>
                <w:sz w:val="24"/>
                <w:szCs w:val="24"/>
              </w:rPr>
              <w:t xml:space="preserve"> изоляторы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Наконечник на провод заземления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Бандажная медная проволока.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Наждачная бумага.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Салфетка обтирочная (х/б).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Перчатки монтажника.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Инструкция по монтажу.</w:t>
            </w:r>
          </w:p>
          <w:p w:rsidR="00BD46B1" w:rsidRPr="00205DDF" w:rsidRDefault="000144D2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Комплектовочная ведомость.</w:t>
            </w:r>
          </w:p>
          <w:p w:rsidR="00BD46B1" w:rsidRPr="00205DDF" w:rsidRDefault="00BD46B1" w:rsidP="000144D2">
            <w:pPr>
              <w:numPr>
                <w:ilvl w:val="0"/>
                <w:numId w:val="28"/>
              </w:numPr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Упаковочная коробка</w:t>
            </w:r>
            <w:r w:rsidR="000144D2">
              <w:rPr>
                <w:color w:val="000000"/>
                <w:sz w:val="24"/>
                <w:szCs w:val="24"/>
              </w:rPr>
              <w:t>.</w:t>
            </w:r>
          </w:p>
          <w:p w:rsidR="00BD46B1" w:rsidRPr="00205DDF" w:rsidRDefault="00BD46B1" w:rsidP="000144D2">
            <w:pPr>
              <w:ind w:left="360" w:firstLine="0"/>
              <w:jc w:val="left"/>
              <w:rPr>
                <w:color w:val="000000"/>
                <w:sz w:val="24"/>
                <w:szCs w:val="24"/>
                <w:highlight w:val="green"/>
              </w:rPr>
            </w:pPr>
            <w:r w:rsidRPr="00205DDF">
              <w:rPr>
                <w:color w:val="000000"/>
                <w:sz w:val="24"/>
                <w:szCs w:val="24"/>
              </w:rPr>
              <w:t xml:space="preserve">*-термоусаживаемые компоненты </w:t>
            </w:r>
            <w:r w:rsidRPr="00205DDF">
              <w:rPr>
                <w:bCs/>
                <w:color w:val="000000"/>
                <w:sz w:val="24"/>
                <w:szCs w:val="24"/>
              </w:rPr>
              <w:t>(должны обладать стойкостью к ультраф</w:t>
            </w:r>
            <w:r w:rsidRPr="00205DDF">
              <w:rPr>
                <w:bCs/>
                <w:color w:val="000000"/>
                <w:sz w:val="24"/>
                <w:szCs w:val="24"/>
              </w:rPr>
              <w:t>и</w:t>
            </w:r>
            <w:r w:rsidRPr="00205DDF">
              <w:rPr>
                <w:bCs/>
                <w:color w:val="000000"/>
                <w:sz w:val="24"/>
                <w:szCs w:val="24"/>
              </w:rPr>
              <w:t>олетовому излучению и погодным условиям)</w:t>
            </w:r>
            <w:r w:rsidR="000144D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34850" w:rsidRPr="00205DDF" w:rsidTr="00EF0B67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E34850" w:rsidRPr="00205DDF" w:rsidTr="00EF0B67">
        <w:trPr>
          <w:trHeight w:val="300"/>
        </w:trPr>
        <w:tc>
          <w:tcPr>
            <w:tcW w:w="1843" w:type="dxa"/>
            <w:vMerge/>
            <w:shd w:val="clear" w:color="000000" w:fill="FFFFFF"/>
          </w:tcPr>
          <w:p w:rsidR="00E34850" w:rsidRPr="00205DDF" w:rsidRDefault="00E34850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Абсолютная минимальная температура ок</w:t>
            </w:r>
            <w:r w:rsidR="00CB0ADF">
              <w:rPr>
                <w:color w:val="000000"/>
                <w:sz w:val="24"/>
                <w:szCs w:val="24"/>
              </w:rPr>
              <w:t xml:space="preserve">ружающего воздуха, </w:t>
            </w:r>
            <w:r w:rsidRPr="00205DDF">
              <w:rPr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34850" w:rsidRPr="00205DDF" w:rsidRDefault="00E34850" w:rsidP="0036142B">
            <w:pPr>
              <w:ind w:firstLine="0"/>
              <w:jc w:val="left"/>
              <w:rPr>
                <w:sz w:val="24"/>
                <w:szCs w:val="24"/>
              </w:rPr>
            </w:pPr>
            <w:r w:rsidRPr="00205DD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E34850" w:rsidRPr="00205DDF" w:rsidTr="002A4F1D">
        <w:trPr>
          <w:trHeight w:val="300"/>
        </w:trPr>
        <w:tc>
          <w:tcPr>
            <w:tcW w:w="10490" w:type="dxa"/>
            <w:gridSpan w:val="3"/>
            <w:shd w:val="clear" w:color="000000" w:fill="FFFFFF"/>
            <w:vAlign w:val="center"/>
          </w:tcPr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заземляющий провод кабельной муфты должен быть медным луженым не ниже класса 4 по ГОСТ 22483-77 или марки М по ГОСТ 839-80. На одном конце заземляющего провода конц</w:t>
            </w:r>
            <w:r w:rsidRPr="00205DDF">
              <w:rPr>
                <w:sz w:val="24"/>
                <w:szCs w:val="24"/>
              </w:rPr>
              <w:t>е</w:t>
            </w:r>
            <w:r w:rsidRPr="00205DDF">
              <w:rPr>
                <w:sz w:val="24"/>
                <w:szCs w:val="24"/>
              </w:rPr>
              <w:t>вых муфт должен быть напрессован медный луженый наконечник по ГОСТ 7686-80. Толщина покрытия не менее 9 мкм.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в один комплект должны входить детали и материалы на одну муфту, в случае концевых муфт для одножильного кабеля с изоляцией из сшитого полиэтилена один комплект муфты должен включать материалы для трёх фаз.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контактные соединения муфт должны соответствовать требованиям ГОСТ 10434-82.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длина пути утечки внешней изоляции концевых муфт наружной установки должна соотве</w:t>
            </w:r>
            <w:r w:rsidRPr="00205DDF">
              <w:rPr>
                <w:sz w:val="24"/>
                <w:szCs w:val="24"/>
              </w:rPr>
              <w:t>т</w:t>
            </w:r>
            <w:r w:rsidRPr="00205DDF">
              <w:rPr>
                <w:sz w:val="24"/>
                <w:szCs w:val="24"/>
              </w:rPr>
              <w:t>ствовать требованиям ГОСТ 9920-89.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6"/>
              </w:numPr>
              <w:tabs>
                <w:tab w:val="left" w:pos="34"/>
              </w:tabs>
              <w:jc w:val="left"/>
              <w:rPr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соединительные и концевые кабельные муфты должны иметь: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электрическую прочность ко всем видам перенапряжений, возникающих в электросети;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устойчивость к агрессивной среде и механическую прочность, близкую к прочности кабеля;</w:t>
            </w:r>
          </w:p>
          <w:p w:rsidR="00E34850" w:rsidRPr="00205DDF" w:rsidRDefault="00E34850" w:rsidP="002A4F1D">
            <w:pPr>
              <w:pStyle w:val="10"/>
              <w:numPr>
                <w:ilvl w:val="0"/>
                <w:numId w:val="17"/>
              </w:numPr>
              <w:tabs>
                <w:tab w:val="left" w:pos="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DDF">
              <w:rPr>
                <w:rFonts w:ascii="Times New Roman" w:hAnsi="Times New Roman"/>
                <w:sz w:val="24"/>
                <w:szCs w:val="24"/>
              </w:rPr>
              <w:t>технологию быстрого и качественного монтажа в полевых условиях.</w:t>
            </w:r>
          </w:p>
          <w:p w:rsidR="00E34850" w:rsidRPr="00205DDF" w:rsidRDefault="00E34850" w:rsidP="002A4F1D">
            <w:pPr>
              <w:pStyle w:val="ae"/>
              <w:numPr>
                <w:ilvl w:val="0"/>
                <w:numId w:val="18"/>
              </w:numPr>
              <w:tabs>
                <w:tab w:val="left" w:pos="34"/>
              </w:tabs>
              <w:jc w:val="left"/>
              <w:rPr>
                <w:color w:val="000000"/>
                <w:sz w:val="24"/>
                <w:szCs w:val="24"/>
              </w:rPr>
            </w:pPr>
            <w:r w:rsidRPr="00205DDF">
              <w:rPr>
                <w:sz w:val="24"/>
                <w:szCs w:val="24"/>
              </w:rPr>
              <w:t>муфты сборного типа должны быть предварительно проверены, с испытанием соответству</w:t>
            </w:r>
            <w:r w:rsidRPr="00205DDF">
              <w:rPr>
                <w:sz w:val="24"/>
                <w:szCs w:val="24"/>
              </w:rPr>
              <w:t>ю</w:t>
            </w:r>
            <w:r w:rsidRPr="00205DDF">
              <w:rPr>
                <w:sz w:val="24"/>
                <w:szCs w:val="24"/>
              </w:rPr>
              <w:t>щих узлов, на заводе-изготовителе поставляемые кабельные муфты должны быть экологически безопасными и не должны наносить вред окружающей среде.</w:t>
            </w:r>
          </w:p>
        </w:tc>
      </w:tr>
    </w:tbl>
    <w:p w:rsidR="00C3258B" w:rsidRDefault="00C3258B" w:rsidP="00C3258B">
      <w:pPr>
        <w:pStyle w:val="ae"/>
        <w:spacing w:line="276" w:lineRule="auto"/>
        <w:ind w:left="567" w:firstLine="0"/>
        <w:rPr>
          <w:b/>
          <w:bCs/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Общие требования.</w:t>
      </w:r>
      <w:r w:rsidR="00E00392" w:rsidRPr="00205DDF">
        <w:rPr>
          <w:b/>
          <w:bCs/>
          <w:sz w:val="24"/>
          <w:szCs w:val="24"/>
        </w:rPr>
        <w:t xml:space="preserve"> </w:t>
      </w:r>
    </w:p>
    <w:p w:rsidR="00612811" w:rsidRPr="00205DDF" w:rsidRDefault="00612811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 К поставке допуска</w:t>
      </w:r>
      <w:r w:rsidR="00D32CEF" w:rsidRPr="00205DDF">
        <w:rPr>
          <w:bCs/>
          <w:sz w:val="24"/>
          <w:szCs w:val="24"/>
        </w:rPr>
        <w:t>ю</w:t>
      </w:r>
      <w:r w:rsidRPr="00205DDF">
        <w:rPr>
          <w:bCs/>
          <w:sz w:val="24"/>
          <w:szCs w:val="24"/>
        </w:rPr>
        <w:t xml:space="preserve">тся </w:t>
      </w:r>
      <w:r w:rsidR="00D32CEF" w:rsidRPr="00205DDF">
        <w:rPr>
          <w:bCs/>
          <w:sz w:val="24"/>
          <w:szCs w:val="24"/>
        </w:rPr>
        <w:t>к</w:t>
      </w:r>
      <w:r w:rsidR="00642A8E" w:rsidRPr="00205DDF">
        <w:rPr>
          <w:bCs/>
          <w:sz w:val="24"/>
          <w:szCs w:val="24"/>
        </w:rPr>
        <w:t>абель</w:t>
      </w:r>
      <w:r w:rsidR="00E95246" w:rsidRPr="00205DDF">
        <w:rPr>
          <w:bCs/>
          <w:sz w:val="24"/>
          <w:szCs w:val="24"/>
        </w:rPr>
        <w:t>ные</w:t>
      </w:r>
      <w:r w:rsidR="00D32CEF" w:rsidRPr="00205DDF">
        <w:rPr>
          <w:bCs/>
          <w:sz w:val="24"/>
          <w:szCs w:val="24"/>
        </w:rPr>
        <w:t xml:space="preserve"> муфты</w:t>
      </w:r>
      <w:r w:rsidRPr="00205DDF">
        <w:rPr>
          <w:bCs/>
          <w:sz w:val="24"/>
          <w:szCs w:val="24"/>
        </w:rPr>
        <w:t>, отвечающ</w:t>
      </w:r>
      <w:r w:rsidR="000858AE" w:rsidRPr="00205DDF">
        <w:rPr>
          <w:bCs/>
          <w:sz w:val="24"/>
          <w:szCs w:val="24"/>
        </w:rPr>
        <w:t>и</w:t>
      </w:r>
      <w:r w:rsidR="00D32CEF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следующим требованиям:</w:t>
      </w:r>
    </w:p>
    <w:p w:rsidR="00775178" w:rsidRPr="00205DDF" w:rsidRDefault="00775178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быть новой, ранее не использованной;</w:t>
      </w:r>
    </w:p>
    <w:p w:rsidR="008A28D3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7571A" w:rsidRPr="00203A33" w:rsidRDefault="0007571A" w:rsidP="0007571A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6"/>
          <w:szCs w:val="26"/>
        </w:rPr>
      </w:pPr>
      <w:r w:rsidRPr="00203A33">
        <w:rPr>
          <w:sz w:val="26"/>
          <w:szCs w:val="26"/>
        </w:rPr>
        <w:t>для импортных производителей, а так же для отечественных, выпускающих муфты для других отраслей и ведомств – сертификаты соответствия функциональных и технич</w:t>
      </w:r>
      <w:r w:rsidRPr="00203A33">
        <w:rPr>
          <w:sz w:val="26"/>
          <w:szCs w:val="26"/>
        </w:rPr>
        <w:t>е</w:t>
      </w:r>
      <w:r w:rsidRPr="00203A33">
        <w:rPr>
          <w:sz w:val="26"/>
          <w:szCs w:val="26"/>
        </w:rPr>
        <w:t>ских показателей условиям эксплуатации и действующим отраслевым требованиям;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деклараций (сертификатов), подтверждающих соответствие функциональных и техн</w:t>
      </w:r>
      <w:r w:rsidRPr="00205DDF">
        <w:rPr>
          <w:sz w:val="24"/>
          <w:szCs w:val="24"/>
        </w:rPr>
        <w:t>и</w:t>
      </w:r>
      <w:r w:rsidRPr="00205DDF">
        <w:rPr>
          <w:sz w:val="24"/>
          <w:szCs w:val="24"/>
        </w:rPr>
        <w:t>ческих показателей условиям эксплуатации и действующим отраслевым (национальным) треб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ваниям. 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сертификация </w:t>
      </w:r>
      <w:r w:rsidR="008A28D3" w:rsidRPr="00205DDF">
        <w:rPr>
          <w:sz w:val="24"/>
          <w:szCs w:val="24"/>
        </w:rPr>
        <w:t>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</w:t>
      </w:r>
      <w:r w:rsidR="008A28D3" w:rsidRPr="00205DDF">
        <w:rPr>
          <w:sz w:val="24"/>
          <w:szCs w:val="24"/>
        </w:rPr>
        <w:t>я</w:t>
      </w:r>
      <w:r w:rsidR="008A28D3" w:rsidRPr="00205DDF">
        <w:rPr>
          <w:sz w:val="24"/>
          <w:szCs w:val="24"/>
        </w:rPr>
        <w:t>ми от 3 января 2001 г., 21 августа 2002 г.);</w:t>
      </w:r>
    </w:p>
    <w:p w:rsidR="008A28D3" w:rsidRPr="00205DDF" w:rsidRDefault="008A28D3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кабельные муфты, впервые поставляемый для нужд ОАО «МРСК Центра», должен иметь пол</w:t>
      </w:r>
      <w:r w:rsidRPr="00205DDF">
        <w:rPr>
          <w:sz w:val="24"/>
          <w:szCs w:val="24"/>
        </w:rPr>
        <w:t>о</w:t>
      </w:r>
      <w:r w:rsidRPr="00205DDF">
        <w:rPr>
          <w:sz w:val="24"/>
          <w:szCs w:val="24"/>
        </w:rPr>
        <w:t xml:space="preserve">жительное заключение об опытной эксплуатации в ОАО «МРСК Центра» сроком не менее </w:t>
      </w:r>
      <w:r w:rsidR="006331DC" w:rsidRPr="00205DDF">
        <w:rPr>
          <w:sz w:val="24"/>
          <w:szCs w:val="24"/>
        </w:rPr>
        <w:t>о</w:t>
      </w:r>
      <w:r w:rsidR="006331DC" w:rsidRPr="00205DDF">
        <w:rPr>
          <w:sz w:val="24"/>
          <w:szCs w:val="24"/>
        </w:rPr>
        <w:t>д</w:t>
      </w:r>
      <w:r w:rsidR="006331DC" w:rsidRPr="00205DDF">
        <w:rPr>
          <w:sz w:val="24"/>
          <w:szCs w:val="24"/>
        </w:rPr>
        <w:lastRenderedPageBreak/>
        <w:t>ного</w:t>
      </w:r>
      <w:r w:rsidRPr="00205DDF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моженного союза - Белоруссии и Казахстана) сроком не менее трех лет;</w:t>
      </w:r>
    </w:p>
    <w:p w:rsidR="0026458C" w:rsidRPr="00205DDF" w:rsidRDefault="0026458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F361D6" w:rsidRPr="00205DDF">
        <w:rPr>
          <w:sz w:val="24"/>
          <w:szCs w:val="24"/>
        </w:rPr>
        <w:t>Росс</w:t>
      </w:r>
      <w:r w:rsidR="00F361D6" w:rsidRPr="00205DDF">
        <w:rPr>
          <w:sz w:val="24"/>
          <w:szCs w:val="24"/>
        </w:rPr>
        <w:t>е</w:t>
      </w:r>
      <w:r w:rsidR="00F361D6" w:rsidRPr="00205DDF">
        <w:rPr>
          <w:sz w:val="24"/>
          <w:szCs w:val="24"/>
        </w:rPr>
        <w:t>ти</w:t>
      </w:r>
      <w:proofErr w:type="spellEnd"/>
      <w:r w:rsidRPr="00205DDF">
        <w:rPr>
          <w:sz w:val="24"/>
          <w:szCs w:val="24"/>
        </w:rPr>
        <w:t>»;</w:t>
      </w:r>
    </w:p>
    <w:p w:rsidR="002C4E96" w:rsidRPr="00205DDF" w:rsidRDefault="002C4E96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="00F361D6" w:rsidRPr="00205DDF">
        <w:rPr>
          <w:sz w:val="24"/>
          <w:szCs w:val="24"/>
        </w:rPr>
        <w:t>Россети</w:t>
      </w:r>
      <w:proofErr w:type="spellEnd"/>
      <w:r w:rsidRPr="00205DDF">
        <w:rPr>
          <w:sz w:val="24"/>
          <w:szCs w:val="24"/>
        </w:rPr>
        <w:t>»;</w:t>
      </w:r>
    </w:p>
    <w:p w:rsidR="00F66FC0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наличие </w:t>
      </w:r>
      <w:r w:rsidR="004E144D" w:rsidRPr="00205DDF">
        <w:rPr>
          <w:sz w:val="24"/>
          <w:szCs w:val="24"/>
        </w:rPr>
        <w:t>выданных уполномоченными органами Федерального Агентства по Техническому Р</w:t>
      </w:r>
      <w:r w:rsidR="004E144D" w:rsidRPr="00205DDF">
        <w:rPr>
          <w:sz w:val="24"/>
          <w:szCs w:val="24"/>
        </w:rPr>
        <w:t>е</w:t>
      </w:r>
      <w:r w:rsidR="004E144D" w:rsidRPr="00205DDF">
        <w:rPr>
          <w:sz w:val="24"/>
          <w:szCs w:val="24"/>
        </w:rPr>
        <w:t xml:space="preserve">гулированию и Метрологии действующих (на момент поставки </w:t>
      </w:r>
      <w:r w:rsidR="00D32CEF" w:rsidRPr="00205DDF">
        <w:rPr>
          <w:sz w:val="24"/>
          <w:szCs w:val="24"/>
        </w:rPr>
        <w:t>кабельных муфт</w:t>
      </w:r>
      <w:r w:rsidR="004E144D" w:rsidRPr="00205DDF">
        <w:rPr>
          <w:sz w:val="24"/>
          <w:szCs w:val="24"/>
        </w:rPr>
        <w:t xml:space="preserve">) деклараций </w:t>
      </w:r>
      <w:r w:rsidRPr="00205DDF">
        <w:rPr>
          <w:sz w:val="24"/>
          <w:szCs w:val="24"/>
        </w:rPr>
        <w:t xml:space="preserve">(сертификатов) </w:t>
      </w:r>
      <w:r w:rsidR="004E144D" w:rsidRPr="00205DDF">
        <w:rPr>
          <w:sz w:val="24"/>
          <w:szCs w:val="24"/>
        </w:rPr>
        <w:t>соответствия требованиям безопасности</w:t>
      </w:r>
      <w:r w:rsidRPr="00205DDF">
        <w:rPr>
          <w:sz w:val="24"/>
          <w:szCs w:val="24"/>
        </w:rPr>
        <w:t>;</w:t>
      </w:r>
    </w:p>
    <w:p w:rsidR="00FB7AEF" w:rsidRPr="00205DDF" w:rsidRDefault="00F66FC0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наличие заключени</w:t>
      </w:r>
      <w:r w:rsidR="00FB7AEF" w:rsidRPr="00205DDF">
        <w:rPr>
          <w:sz w:val="24"/>
          <w:szCs w:val="24"/>
        </w:rPr>
        <w:t>я</w:t>
      </w:r>
      <w:r w:rsidRPr="00205DDF">
        <w:rPr>
          <w:sz w:val="24"/>
          <w:szCs w:val="24"/>
        </w:rPr>
        <w:t xml:space="preserve"> о соответствии требованиям СанПиН и други</w:t>
      </w:r>
      <w:r w:rsidR="00FB7AEF" w:rsidRPr="00205DDF">
        <w:rPr>
          <w:sz w:val="24"/>
          <w:szCs w:val="24"/>
        </w:rPr>
        <w:t>м</w:t>
      </w:r>
      <w:r w:rsidRPr="00205DDF">
        <w:rPr>
          <w:sz w:val="24"/>
          <w:szCs w:val="24"/>
        </w:rPr>
        <w:t xml:space="preserve"> документ</w:t>
      </w:r>
      <w:r w:rsidR="00FB7AEF" w:rsidRPr="00205DDF">
        <w:rPr>
          <w:sz w:val="24"/>
          <w:szCs w:val="24"/>
        </w:rPr>
        <w:t>ам</w:t>
      </w:r>
      <w:r w:rsidRPr="00205DDF">
        <w:rPr>
          <w:sz w:val="24"/>
          <w:szCs w:val="24"/>
        </w:rPr>
        <w:t xml:space="preserve">, </w:t>
      </w:r>
      <w:r w:rsidR="00FB7AEF" w:rsidRPr="00205DDF">
        <w:rPr>
          <w:sz w:val="24"/>
          <w:szCs w:val="24"/>
        </w:rPr>
        <w:t>устанавлив</w:t>
      </w:r>
      <w:r w:rsidR="00FB7AEF" w:rsidRPr="00205DDF">
        <w:rPr>
          <w:sz w:val="24"/>
          <w:szCs w:val="24"/>
        </w:rPr>
        <w:t>а</w:t>
      </w:r>
      <w:r w:rsidR="00FB7AEF" w:rsidRPr="00205DDF">
        <w:rPr>
          <w:sz w:val="24"/>
          <w:szCs w:val="24"/>
        </w:rPr>
        <w:t>ющим требования к</w:t>
      </w:r>
      <w:r w:rsidRPr="00205DDF">
        <w:rPr>
          <w:sz w:val="24"/>
          <w:szCs w:val="24"/>
        </w:rPr>
        <w:t xml:space="preserve"> качеств</w:t>
      </w:r>
      <w:r w:rsidR="00FB7AEF" w:rsidRPr="00205DDF">
        <w:rPr>
          <w:sz w:val="24"/>
          <w:szCs w:val="24"/>
        </w:rPr>
        <w:t>у</w:t>
      </w:r>
      <w:r w:rsidRPr="00205DDF">
        <w:rPr>
          <w:sz w:val="24"/>
          <w:szCs w:val="24"/>
        </w:rPr>
        <w:t xml:space="preserve"> и </w:t>
      </w:r>
      <w:r w:rsidR="00FB7AEF" w:rsidRPr="00205DDF">
        <w:rPr>
          <w:sz w:val="24"/>
          <w:szCs w:val="24"/>
        </w:rPr>
        <w:t xml:space="preserve">экологической </w:t>
      </w:r>
      <w:r w:rsidRPr="00205DDF">
        <w:rPr>
          <w:sz w:val="24"/>
          <w:szCs w:val="24"/>
        </w:rPr>
        <w:t>безопасност</w:t>
      </w:r>
      <w:r w:rsidR="00FB7AEF" w:rsidRPr="00205DDF">
        <w:rPr>
          <w:sz w:val="24"/>
          <w:szCs w:val="24"/>
        </w:rPr>
        <w:t>и продукции</w:t>
      </w:r>
      <w:r w:rsidR="004D4E32" w:rsidRPr="00205DDF">
        <w:rPr>
          <w:sz w:val="24"/>
          <w:szCs w:val="24"/>
        </w:rPr>
        <w:t>.</w:t>
      </w:r>
      <w:r w:rsidRPr="00205DDF">
        <w:rPr>
          <w:sz w:val="24"/>
          <w:szCs w:val="24"/>
        </w:rPr>
        <w:t xml:space="preserve"> </w:t>
      </w: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B570BE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4"/>
          <w:szCs w:val="24"/>
        </w:rPr>
      </w:pPr>
    </w:p>
    <w:p w:rsidR="00B570BE" w:rsidRPr="00205DDF" w:rsidRDefault="00B570B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Участник закупочных процедур на право заключения договора на поставку кабельных муфт  для нужд ОАО «МРСК Центра» обязан предоставить в составе своего предложения докуме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>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570BE" w:rsidRPr="00205DDF" w:rsidRDefault="00B570BE" w:rsidP="00B570BE">
      <w:pPr>
        <w:pStyle w:val="ae"/>
        <w:numPr>
          <w:ilvl w:val="1"/>
          <w:numId w:val="4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vanish/>
          <w:sz w:val="24"/>
          <w:szCs w:val="24"/>
        </w:rPr>
      </w:pPr>
    </w:p>
    <w:p w:rsidR="00612811" w:rsidRPr="00205DDF" w:rsidRDefault="00642A8E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D32CEF" w:rsidRPr="00205DDF">
        <w:rPr>
          <w:bCs/>
          <w:sz w:val="24"/>
          <w:szCs w:val="24"/>
        </w:rPr>
        <w:t>ные муфты</w:t>
      </w:r>
      <w:r w:rsidR="004E144D" w:rsidRPr="00205DDF">
        <w:rPr>
          <w:bCs/>
          <w:sz w:val="24"/>
          <w:szCs w:val="24"/>
        </w:rPr>
        <w:t xml:space="preserve"> должн</w:t>
      </w:r>
      <w:r w:rsidR="00D32CEF" w:rsidRPr="00205DDF">
        <w:rPr>
          <w:bCs/>
          <w:sz w:val="24"/>
          <w:szCs w:val="24"/>
        </w:rPr>
        <w:t>ы</w:t>
      </w:r>
      <w:r w:rsidR="004E144D" w:rsidRPr="00205DDF">
        <w:rPr>
          <w:bCs/>
          <w:sz w:val="24"/>
          <w:szCs w:val="24"/>
        </w:rPr>
        <w:t xml:space="preserve"> с</w:t>
      </w:r>
      <w:r w:rsidR="00612811" w:rsidRPr="00205DDF">
        <w:rPr>
          <w:bCs/>
          <w:sz w:val="24"/>
          <w:szCs w:val="24"/>
        </w:rPr>
        <w:t>оответствовать требованиям «Правил устройства электр</w:t>
      </w:r>
      <w:r w:rsidR="00612811" w:rsidRPr="00205DDF">
        <w:rPr>
          <w:bCs/>
          <w:sz w:val="24"/>
          <w:szCs w:val="24"/>
        </w:rPr>
        <w:t>о</w:t>
      </w:r>
      <w:r w:rsidR="00612811" w:rsidRPr="00205DDF">
        <w:rPr>
          <w:bCs/>
          <w:sz w:val="24"/>
          <w:szCs w:val="24"/>
        </w:rPr>
        <w:t>установок» (ПУЭ) (7-е издание) и тр</w:t>
      </w:r>
      <w:r w:rsidR="00732C5D" w:rsidRPr="00205DDF">
        <w:rPr>
          <w:bCs/>
          <w:sz w:val="24"/>
          <w:szCs w:val="24"/>
        </w:rPr>
        <w:t>ебованиям</w:t>
      </w:r>
      <w:r w:rsidR="00612811" w:rsidRPr="00205DDF">
        <w:rPr>
          <w:bCs/>
          <w:sz w:val="24"/>
          <w:szCs w:val="24"/>
        </w:rPr>
        <w:t>:</w:t>
      </w:r>
    </w:p>
    <w:p w:rsidR="000F4E96" w:rsidRPr="00205DDF" w:rsidRDefault="00584F3F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 xml:space="preserve">ГОСТ </w:t>
      </w:r>
      <w:r w:rsidR="0021292B" w:rsidRPr="00205DDF">
        <w:rPr>
          <w:sz w:val="24"/>
          <w:szCs w:val="24"/>
        </w:rPr>
        <w:t>1</w:t>
      </w:r>
      <w:r w:rsidR="00BF4767" w:rsidRPr="00205DDF">
        <w:rPr>
          <w:sz w:val="24"/>
          <w:szCs w:val="24"/>
        </w:rPr>
        <w:t>3781.0</w:t>
      </w:r>
      <w:r w:rsidRPr="00205DDF">
        <w:rPr>
          <w:sz w:val="24"/>
          <w:szCs w:val="24"/>
        </w:rPr>
        <w:t>-</w:t>
      </w:r>
      <w:r w:rsidR="00BF4767" w:rsidRPr="00205DDF">
        <w:rPr>
          <w:sz w:val="24"/>
          <w:szCs w:val="24"/>
        </w:rPr>
        <w:t>86</w:t>
      </w:r>
      <w:r w:rsidRPr="00205DDF">
        <w:rPr>
          <w:sz w:val="24"/>
          <w:szCs w:val="24"/>
        </w:rPr>
        <w:t xml:space="preserve"> «</w:t>
      </w:r>
      <w:r w:rsidR="00BF4767" w:rsidRPr="00205DDF">
        <w:rPr>
          <w:sz w:val="24"/>
          <w:szCs w:val="24"/>
        </w:rPr>
        <w:t>Муфты для силовых кабелей на напряжение до 35 кВ включительно.  Общие технические условия</w:t>
      </w:r>
      <w:r w:rsidR="00141439" w:rsidRPr="00205DDF">
        <w:rPr>
          <w:sz w:val="24"/>
          <w:szCs w:val="24"/>
        </w:rPr>
        <w:t>»</w:t>
      </w:r>
      <w:r w:rsidR="00766561" w:rsidRPr="00205DDF">
        <w:rPr>
          <w:sz w:val="24"/>
          <w:szCs w:val="24"/>
        </w:rPr>
        <w:t>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сти воздействия климатических факторов внешней среды»;</w:t>
      </w:r>
    </w:p>
    <w:p w:rsidR="00766561" w:rsidRPr="00205DDF" w:rsidRDefault="00766561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ГОСТ 15543.1-89 «Изделия электротехнические. Общие требования в части стойкости к клим</w:t>
      </w:r>
      <w:r w:rsidRPr="00205DDF">
        <w:rPr>
          <w:sz w:val="24"/>
          <w:szCs w:val="24"/>
        </w:rPr>
        <w:t>а</w:t>
      </w:r>
      <w:r w:rsidRPr="00205DDF">
        <w:rPr>
          <w:sz w:val="24"/>
          <w:szCs w:val="24"/>
        </w:rPr>
        <w:t>тическим внешним воздействующим факторам».</w:t>
      </w:r>
    </w:p>
    <w:p w:rsidR="00205DDF" w:rsidRPr="00205DDF" w:rsidRDefault="00612811" w:rsidP="00706A47">
      <w:pPr>
        <w:pStyle w:val="ae"/>
        <w:numPr>
          <w:ilvl w:val="1"/>
          <w:numId w:val="3"/>
        </w:numPr>
        <w:spacing w:line="276" w:lineRule="auto"/>
        <w:ind w:left="142" w:firstLine="709"/>
        <w:rPr>
          <w:sz w:val="24"/>
          <w:szCs w:val="24"/>
        </w:rPr>
      </w:pPr>
      <w:r w:rsidRPr="00205DDF">
        <w:rPr>
          <w:bCs/>
          <w:sz w:val="24"/>
          <w:szCs w:val="24"/>
        </w:rPr>
        <w:t>Упаковка, транспортирование, условия и сроки хранения.</w:t>
      </w:r>
      <w:r w:rsidR="00205DDF">
        <w:rPr>
          <w:bCs/>
          <w:sz w:val="24"/>
          <w:szCs w:val="24"/>
        </w:rPr>
        <w:t xml:space="preserve"> </w:t>
      </w:r>
    </w:p>
    <w:p w:rsidR="00716719" w:rsidRPr="00205DDF" w:rsidRDefault="006004F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Упаковка,</w:t>
      </w:r>
      <w:r w:rsidR="00E5567C" w:rsidRPr="00205DDF">
        <w:rPr>
          <w:bCs/>
          <w:sz w:val="24"/>
          <w:szCs w:val="24"/>
        </w:rPr>
        <w:t xml:space="preserve"> маркировка, </w:t>
      </w:r>
      <w:r w:rsidR="002E6C8A" w:rsidRPr="00205DDF">
        <w:rPr>
          <w:bCs/>
          <w:sz w:val="24"/>
          <w:szCs w:val="24"/>
        </w:rPr>
        <w:t>транспортирование</w:t>
      </w:r>
      <w:r w:rsidRPr="00205DDF">
        <w:rPr>
          <w:bCs/>
          <w:sz w:val="24"/>
          <w:szCs w:val="24"/>
        </w:rPr>
        <w:t>,</w:t>
      </w:r>
      <w:r w:rsidR="002E6C8A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условия и сроки хранения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2E6C8A" w:rsidRPr="00205DDF">
        <w:rPr>
          <w:bCs/>
          <w:sz w:val="24"/>
          <w:szCs w:val="24"/>
        </w:rPr>
        <w:t>дол</w:t>
      </w:r>
      <w:r w:rsidR="002E6C8A" w:rsidRPr="00205DDF">
        <w:rPr>
          <w:bCs/>
          <w:sz w:val="24"/>
          <w:szCs w:val="24"/>
        </w:rPr>
        <w:t>ж</w:t>
      </w:r>
      <w:r w:rsidR="002E6C8A" w:rsidRPr="00205DDF">
        <w:rPr>
          <w:bCs/>
          <w:sz w:val="24"/>
          <w:szCs w:val="24"/>
        </w:rPr>
        <w:t xml:space="preserve">ны соответствовать требованиям, указанным в технических условиях изготовителя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>,</w:t>
      </w:r>
      <w:r w:rsidR="0076780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 </w:t>
      </w:r>
      <w:r w:rsidR="00767806" w:rsidRPr="00205DDF">
        <w:rPr>
          <w:bCs/>
          <w:sz w:val="24"/>
          <w:szCs w:val="24"/>
        </w:rPr>
        <w:t xml:space="preserve">ГОСТ 23216, </w:t>
      </w:r>
      <w:r w:rsidR="00612811" w:rsidRPr="00205DDF">
        <w:rPr>
          <w:bCs/>
          <w:sz w:val="24"/>
          <w:szCs w:val="24"/>
        </w:rPr>
        <w:t>ГОСТ 14192</w:t>
      </w:r>
      <w:r w:rsidR="002E6C8A" w:rsidRPr="00205DDF">
        <w:rPr>
          <w:bCs/>
          <w:sz w:val="24"/>
          <w:szCs w:val="24"/>
        </w:rPr>
        <w:t xml:space="preserve"> </w:t>
      </w:r>
      <w:r w:rsidR="00C4476E" w:rsidRPr="00205DDF">
        <w:rPr>
          <w:bCs/>
          <w:sz w:val="24"/>
          <w:szCs w:val="24"/>
        </w:rPr>
        <w:t>–</w:t>
      </w:r>
      <w:r w:rsidR="002E6C8A" w:rsidRPr="00205DDF">
        <w:rPr>
          <w:bCs/>
          <w:sz w:val="24"/>
          <w:szCs w:val="24"/>
        </w:rPr>
        <w:t xml:space="preserve"> 96</w:t>
      </w:r>
      <w:r w:rsidR="00C4476E" w:rsidRPr="00205DDF">
        <w:rPr>
          <w:bCs/>
          <w:sz w:val="24"/>
          <w:szCs w:val="24"/>
        </w:rPr>
        <w:t xml:space="preserve">, </w:t>
      </w:r>
      <w:r w:rsidR="006148E7" w:rsidRPr="00205DDF">
        <w:rPr>
          <w:bCs/>
          <w:sz w:val="24"/>
          <w:szCs w:val="24"/>
        </w:rPr>
        <w:t xml:space="preserve">ГОСТ 18690, </w:t>
      </w:r>
      <w:r w:rsidR="00C573B1" w:rsidRPr="00205DDF">
        <w:rPr>
          <w:bCs/>
          <w:sz w:val="24"/>
          <w:szCs w:val="24"/>
        </w:rPr>
        <w:t xml:space="preserve">ГОСТ 13781.0-86 </w:t>
      </w:r>
      <w:r w:rsidR="002E6C8A" w:rsidRPr="00205DDF">
        <w:rPr>
          <w:bCs/>
          <w:sz w:val="24"/>
          <w:szCs w:val="24"/>
        </w:rPr>
        <w:t>или соответствующих МЭК</w:t>
      </w:r>
      <w:r w:rsidR="00612811" w:rsidRPr="00205DDF">
        <w:rPr>
          <w:bCs/>
          <w:sz w:val="24"/>
          <w:szCs w:val="24"/>
        </w:rPr>
        <w:t xml:space="preserve">. </w:t>
      </w:r>
      <w:r w:rsidR="003A2F10" w:rsidRPr="00205DDF">
        <w:rPr>
          <w:bCs/>
          <w:sz w:val="24"/>
          <w:szCs w:val="24"/>
        </w:rPr>
        <w:t>Погр</w:t>
      </w:r>
      <w:r w:rsidR="003A2F10" w:rsidRPr="00205DDF">
        <w:rPr>
          <w:bCs/>
          <w:sz w:val="24"/>
          <w:szCs w:val="24"/>
        </w:rPr>
        <w:t>у</w:t>
      </w:r>
      <w:r w:rsidR="003A2F10" w:rsidRPr="00205DDF">
        <w:rPr>
          <w:bCs/>
          <w:sz w:val="24"/>
          <w:szCs w:val="24"/>
        </w:rPr>
        <w:t xml:space="preserve">зочно-разгрузочные работы должны производиться в соответствии с требованиями ГОСТ 12.3.009-76. </w:t>
      </w:r>
      <w:r w:rsidR="00612811" w:rsidRPr="00205DDF">
        <w:rPr>
          <w:bCs/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05DDF">
        <w:rPr>
          <w:bCs/>
          <w:sz w:val="24"/>
          <w:szCs w:val="24"/>
        </w:rPr>
        <w:t>продукции</w:t>
      </w:r>
      <w:r w:rsidR="00612811" w:rsidRPr="00205DDF">
        <w:rPr>
          <w:bCs/>
          <w:sz w:val="24"/>
          <w:szCs w:val="24"/>
        </w:rPr>
        <w:t>.</w:t>
      </w:r>
    </w:p>
    <w:p w:rsidR="00ED644C" w:rsidRPr="00205DDF" w:rsidRDefault="00384D9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Правила приемки</w:t>
      </w:r>
      <w:r w:rsidR="00C4476E" w:rsidRPr="00205DDF">
        <w:rPr>
          <w:bCs/>
          <w:sz w:val="24"/>
          <w:szCs w:val="24"/>
        </w:rPr>
        <w:t xml:space="preserve"> </w:t>
      </w:r>
      <w:r w:rsidR="00D32CEF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должны соответствовать требованиям </w:t>
      </w:r>
      <w:r w:rsidR="00E95246" w:rsidRPr="00205DDF">
        <w:rPr>
          <w:bCs/>
          <w:sz w:val="24"/>
          <w:szCs w:val="24"/>
        </w:rPr>
        <w:t>ГОСТ 13781.0-86</w:t>
      </w:r>
      <w:r w:rsidR="00D37612" w:rsidRPr="00205DDF">
        <w:rPr>
          <w:bCs/>
          <w:sz w:val="24"/>
          <w:szCs w:val="24"/>
        </w:rPr>
        <w:t>.</w:t>
      </w:r>
    </w:p>
    <w:p w:rsidR="00DE0EA0" w:rsidRPr="00205DDF" w:rsidRDefault="00DF2EED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Способ укладки и транспортировки </w:t>
      </w:r>
      <w:r w:rsidR="00D32CEF" w:rsidRPr="00205DDF">
        <w:rPr>
          <w:bCs/>
          <w:sz w:val="24"/>
          <w:szCs w:val="24"/>
        </w:rPr>
        <w:t>кабельных муфт</w:t>
      </w:r>
      <w:r w:rsidR="00497866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:rsidR="00F64478" w:rsidRPr="00205DDF" w:rsidRDefault="00DE0EA0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Кабельные муфты должны быть упакованы в ящики, изготовленные по нормативно-технической документации в соответствии с требованиями ГОСТ 2991-76 и ГОСТ 5959-80. В один ящик с кабельными муфтами должны быть помещены в отдельной упаковке монтажные материалы, а также должен быть вложен упаковочный лист. Число кабельных муфт, упакованных в один ящик, и </w:t>
      </w:r>
      <w:r w:rsidRPr="00205DDF">
        <w:rPr>
          <w:bCs/>
          <w:sz w:val="24"/>
          <w:szCs w:val="24"/>
        </w:rPr>
        <w:lastRenderedPageBreak/>
        <w:t xml:space="preserve">способ упаковывания монтажных материалов должны быть указаны в стандартах или технических условиях на муфты конкретных типов.  </w:t>
      </w:r>
      <w:r w:rsidR="00F64478" w:rsidRPr="00205DDF">
        <w:rPr>
          <w:bCs/>
          <w:sz w:val="24"/>
          <w:szCs w:val="24"/>
        </w:rPr>
        <w:t xml:space="preserve"> </w:t>
      </w:r>
    </w:p>
    <w:p w:rsidR="0024201B" w:rsidRPr="00205DDF" w:rsidRDefault="0024201B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Каждая партия </w:t>
      </w:r>
      <w:r w:rsidR="00642A8E" w:rsidRPr="00205DDF">
        <w:rPr>
          <w:bCs/>
          <w:sz w:val="24"/>
          <w:szCs w:val="24"/>
        </w:rPr>
        <w:t>кабел</w:t>
      </w:r>
      <w:r w:rsidR="00D32CEF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 должна подвергаться приемо-сдаточным испытаниям </w:t>
      </w:r>
      <w:r w:rsidR="00C07D2C" w:rsidRPr="00205DDF">
        <w:rPr>
          <w:bCs/>
          <w:sz w:val="24"/>
          <w:szCs w:val="24"/>
        </w:rPr>
        <w:t xml:space="preserve">в соответствие с </w:t>
      </w:r>
      <w:r w:rsidR="00D37612" w:rsidRPr="00205DDF">
        <w:rPr>
          <w:bCs/>
          <w:sz w:val="24"/>
          <w:szCs w:val="24"/>
        </w:rPr>
        <w:t>ГОСТ 1</w:t>
      </w:r>
      <w:r w:rsidR="00BF4767" w:rsidRPr="00205DDF">
        <w:rPr>
          <w:bCs/>
          <w:sz w:val="24"/>
          <w:szCs w:val="24"/>
        </w:rPr>
        <w:t>3781.0</w:t>
      </w:r>
      <w:r w:rsidR="00D37612" w:rsidRPr="00205DDF">
        <w:rPr>
          <w:bCs/>
          <w:sz w:val="24"/>
          <w:szCs w:val="24"/>
        </w:rPr>
        <w:t>-</w:t>
      </w:r>
      <w:r w:rsidR="00BF4767" w:rsidRPr="00205DDF">
        <w:rPr>
          <w:bCs/>
          <w:sz w:val="24"/>
          <w:szCs w:val="24"/>
        </w:rPr>
        <w:t>86</w:t>
      </w:r>
      <w:r w:rsidR="00DE0EA0" w:rsidRPr="00205DDF">
        <w:rPr>
          <w:bCs/>
          <w:sz w:val="24"/>
          <w:szCs w:val="24"/>
        </w:rPr>
        <w:t>.</w:t>
      </w:r>
    </w:p>
    <w:p w:rsidR="00DF2EED" w:rsidRPr="00205DDF" w:rsidRDefault="00DF2EED" w:rsidP="00205DDF">
      <w:pPr>
        <w:pStyle w:val="ae"/>
        <w:numPr>
          <w:ilvl w:val="1"/>
          <w:numId w:val="3"/>
        </w:numPr>
        <w:spacing w:line="276" w:lineRule="auto"/>
        <w:ind w:left="142" w:firstLine="425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Срок изготовления кабельных муфт производителем должен быть не более полугода от момента поставки.</w:t>
      </w:r>
    </w:p>
    <w:p w:rsidR="00F8556E" w:rsidRDefault="00F8556E" w:rsidP="00612811">
      <w:pPr>
        <w:spacing w:line="276" w:lineRule="auto"/>
        <w:rPr>
          <w:sz w:val="24"/>
          <w:szCs w:val="24"/>
        </w:rPr>
      </w:pPr>
    </w:p>
    <w:p w:rsidR="00EF0B67" w:rsidRPr="00205DDF" w:rsidRDefault="00EF0B67" w:rsidP="00612811">
      <w:pPr>
        <w:spacing w:line="276" w:lineRule="auto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Гарантийные обязательства.</w:t>
      </w:r>
    </w:p>
    <w:p w:rsidR="004F4E9E" w:rsidRPr="00205DDF" w:rsidRDefault="00612811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Гарантия на поставляем</w:t>
      </w:r>
      <w:r w:rsidR="009465AC" w:rsidRPr="00205DDF">
        <w:rPr>
          <w:bCs/>
          <w:sz w:val="24"/>
          <w:szCs w:val="24"/>
        </w:rPr>
        <w:t>ы</w:t>
      </w:r>
      <w:r w:rsidR="00CB23BB"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9465AC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 xml:space="preserve">должна распространяться не менее чем на </w:t>
      </w:r>
      <w:r w:rsidR="00DF2EED" w:rsidRPr="00205DDF">
        <w:rPr>
          <w:bCs/>
          <w:sz w:val="24"/>
          <w:szCs w:val="24"/>
        </w:rPr>
        <w:t>60</w:t>
      </w:r>
      <w:r w:rsidRPr="00205DDF">
        <w:rPr>
          <w:bCs/>
          <w:sz w:val="24"/>
          <w:szCs w:val="24"/>
        </w:rPr>
        <w:t xml:space="preserve"> месяц</w:t>
      </w:r>
      <w:r w:rsidR="00DF2EED" w:rsidRPr="00205DDF">
        <w:rPr>
          <w:bCs/>
          <w:sz w:val="24"/>
          <w:szCs w:val="24"/>
        </w:rPr>
        <w:t>ев</w:t>
      </w:r>
      <w:r w:rsidRPr="00205DDF">
        <w:rPr>
          <w:bCs/>
          <w:sz w:val="24"/>
          <w:szCs w:val="24"/>
        </w:rPr>
        <w:t xml:space="preserve">. Время начала исчисления гарантийного срока – с момента </w:t>
      </w:r>
      <w:r w:rsidR="00CB23BB" w:rsidRPr="00205DDF">
        <w:rPr>
          <w:bCs/>
          <w:sz w:val="24"/>
          <w:szCs w:val="24"/>
        </w:rPr>
        <w:t>их</w:t>
      </w:r>
      <w:r w:rsidR="009465AC" w:rsidRPr="00205DDF">
        <w:rPr>
          <w:bCs/>
          <w:sz w:val="24"/>
          <w:szCs w:val="24"/>
        </w:rPr>
        <w:t xml:space="preserve"> ввода</w:t>
      </w:r>
      <w:r w:rsidRPr="00205DDF">
        <w:rPr>
          <w:bCs/>
          <w:sz w:val="24"/>
          <w:szCs w:val="24"/>
        </w:rPr>
        <w:t xml:space="preserve"> в эксплуатацию. П</w:t>
      </w:r>
      <w:r w:rsidRPr="00205DDF">
        <w:rPr>
          <w:bCs/>
          <w:sz w:val="24"/>
          <w:szCs w:val="24"/>
        </w:rPr>
        <w:t>о</w:t>
      </w:r>
      <w:r w:rsidRPr="00205DDF">
        <w:rPr>
          <w:bCs/>
          <w:sz w:val="24"/>
          <w:szCs w:val="24"/>
        </w:rPr>
        <w:t xml:space="preserve">ставщик должен за свой счет  и  сроки, согласованные с </w:t>
      </w:r>
      <w:r w:rsidR="00887B03" w:rsidRPr="00205DDF">
        <w:rPr>
          <w:bCs/>
          <w:sz w:val="24"/>
          <w:szCs w:val="24"/>
        </w:rPr>
        <w:t>Покупателем</w:t>
      </w:r>
      <w:r w:rsidR="00310587" w:rsidRPr="00205DDF">
        <w:rPr>
          <w:bCs/>
          <w:sz w:val="24"/>
          <w:szCs w:val="24"/>
        </w:rPr>
        <w:t>, устранять любые дефекты</w:t>
      </w:r>
      <w:r w:rsidRPr="00205DDF">
        <w:rPr>
          <w:bCs/>
          <w:sz w:val="24"/>
          <w:szCs w:val="24"/>
        </w:rPr>
        <w:t>, в</w:t>
      </w:r>
      <w:r w:rsidRPr="00205DDF">
        <w:rPr>
          <w:bCs/>
          <w:sz w:val="24"/>
          <w:szCs w:val="24"/>
        </w:rPr>
        <w:t>ы</w:t>
      </w:r>
      <w:r w:rsidRPr="00205DDF">
        <w:rPr>
          <w:bCs/>
          <w:sz w:val="24"/>
          <w:szCs w:val="24"/>
        </w:rPr>
        <w:t xml:space="preserve">явленные в период гарантийного срока. В случае выхода </w:t>
      </w:r>
      <w:r w:rsidR="00CB23BB" w:rsidRPr="00205DDF">
        <w:rPr>
          <w:bCs/>
          <w:sz w:val="24"/>
          <w:szCs w:val="24"/>
        </w:rPr>
        <w:t>кабельной муфты</w:t>
      </w:r>
      <w:r w:rsidR="00310587" w:rsidRPr="00205DDF">
        <w:rPr>
          <w:bCs/>
          <w:sz w:val="24"/>
          <w:szCs w:val="24"/>
        </w:rPr>
        <w:t xml:space="preserve"> </w:t>
      </w:r>
      <w:r w:rsidRPr="00205DDF">
        <w:rPr>
          <w:bCs/>
          <w:sz w:val="24"/>
          <w:szCs w:val="24"/>
        </w:rPr>
        <w:t>из строя</w:t>
      </w:r>
      <w:r w:rsidR="00310587" w:rsidRPr="00205DDF">
        <w:rPr>
          <w:bCs/>
          <w:sz w:val="24"/>
          <w:szCs w:val="24"/>
        </w:rPr>
        <w:t>, П</w:t>
      </w:r>
      <w:r w:rsidRPr="00205DDF">
        <w:rPr>
          <w:bCs/>
          <w:sz w:val="24"/>
          <w:szCs w:val="24"/>
        </w:rPr>
        <w:t>оставщик об</w:t>
      </w:r>
      <w:r w:rsidRPr="00205DDF">
        <w:rPr>
          <w:bCs/>
          <w:sz w:val="24"/>
          <w:szCs w:val="24"/>
        </w:rPr>
        <w:t>я</w:t>
      </w:r>
      <w:r w:rsidRPr="00205DDF">
        <w:rPr>
          <w:bCs/>
          <w:sz w:val="24"/>
          <w:szCs w:val="24"/>
        </w:rPr>
        <w:t>зан направить своего представителя для участия в составлении акта, фиксирующего дефекты, согл</w:t>
      </w:r>
      <w:r w:rsidRPr="00205DDF">
        <w:rPr>
          <w:bCs/>
          <w:sz w:val="24"/>
          <w:szCs w:val="24"/>
        </w:rPr>
        <w:t>а</w:t>
      </w:r>
      <w:r w:rsidRPr="00205DDF">
        <w:rPr>
          <w:bCs/>
          <w:sz w:val="24"/>
          <w:szCs w:val="24"/>
        </w:rPr>
        <w:t xml:space="preserve">сования порядка и сроков их устранения не позднее </w:t>
      </w:r>
      <w:r w:rsidR="00DF2EED" w:rsidRPr="00205DDF">
        <w:rPr>
          <w:bCs/>
          <w:sz w:val="24"/>
          <w:szCs w:val="24"/>
        </w:rPr>
        <w:t>10</w:t>
      </w:r>
      <w:r w:rsidR="00094AC3" w:rsidRPr="00205DDF">
        <w:rPr>
          <w:bCs/>
          <w:sz w:val="24"/>
          <w:szCs w:val="24"/>
        </w:rPr>
        <w:t xml:space="preserve"> календарных</w:t>
      </w:r>
      <w:r w:rsidRPr="00205DDF">
        <w:rPr>
          <w:bCs/>
          <w:sz w:val="24"/>
          <w:szCs w:val="24"/>
        </w:rPr>
        <w:t xml:space="preserve"> дней со дня получения письме</w:t>
      </w:r>
      <w:r w:rsidRPr="00205DDF">
        <w:rPr>
          <w:bCs/>
          <w:sz w:val="24"/>
          <w:szCs w:val="24"/>
        </w:rPr>
        <w:t>н</w:t>
      </w:r>
      <w:r w:rsidRPr="00205DDF">
        <w:rPr>
          <w:bCs/>
          <w:sz w:val="24"/>
          <w:szCs w:val="24"/>
        </w:rPr>
        <w:t xml:space="preserve">ного извещения </w:t>
      </w:r>
      <w:r w:rsidR="00887B03" w:rsidRPr="00205DDF">
        <w:rPr>
          <w:bCs/>
          <w:sz w:val="24"/>
          <w:szCs w:val="24"/>
        </w:rPr>
        <w:t>Покупателя</w:t>
      </w:r>
      <w:r w:rsidRPr="00205DDF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205DDF" w:rsidRDefault="0059039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EA00A8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Требования к надежности и </w:t>
      </w:r>
      <w:r w:rsidR="00612811" w:rsidRPr="00205DDF">
        <w:rPr>
          <w:b/>
          <w:bCs/>
          <w:sz w:val="24"/>
          <w:szCs w:val="24"/>
        </w:rPr>
        <w:t xml:space="preserve">живучести </w:t>
      </w:r>
      <w:r w:rsidR="000D4FD2" w:rsidRPr="00205DDF">
        <w:rPr>
          <w:b/>
          <w:bCs/>
          <w:sz w:val="24"/>
          <w:szCs w:val="24"/>
        </w:rPr>
        <w:t>продукции</w:t>
      </w:r>
      <w:r w:rsidR="00612811" w:rsidRPr="00205DDF">
        <w:rPr>
          <w:b/>
          <w:bCs/>
          <w:sz w:val="24"/>
          <w:szCs w:val="24"/>
        </w:rPr>
        <w:t>.</w:t>
      </w:r>
    </w:p>
    <w:p w:rsidR="00612811" w:rsidRPr="00205DDF" w:rsidRDefault="00642A8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Кабель</w:t>
      </w:r>
      <w:r w:rsidR="00CB23BB" w:rsidRPr="00205DDF">
        <w:rPr>
          <w:bCs/>
          <w:sz w:val="24"/>
          <w:szCs w:val="24"/>
        </w:rPr>
        <w:t>ные муфты</w:t>
      </w:r>
      <w:r w:rsidR="00DD2421" w:rsidRPr="00205DDF">
        <w:rPr>
          <w:bCs/>
          <w:sz w:val="24"/>
          <w:szCs w:val="24"/>
        </w:rPr>
        <w:t xml:space="preserve"> должн</w:t>
      </w:r>
      <w:r w:rsidR="00CB23BB" w:rsidRPr="00205DDF">
        <w:rPr>
          <w:bCs/>
          <w:sz w:val="24"/>
          <w:szCs w:val="24"/>
        </w:rPr>
        <w:t>ы</w:t>
      </w:r>
      <w:r w:rsidR="00DD2421" w:rsidRPr="00205DDF">
        <w:rPr>
          <w:bCs/>
          <w:sz w:val="24"/>
          <w:szCs w:val="24"/>
        </w:rPr>
        <w:t xml:space="preserve"> обеспечивать эксплуатационные показатели </w:t>
      </w:r>
      <w:r w:rsidR="00612811" w:rsidRPr="00205DDF">
        <w:rPr>
          <w:bCs/>
          <w:sz w:val="24"/>
          <w:szCs w:val="24"/>
        </w:rPr>
        <w:t>в течение устано</w:t>
      </w:r>
      <w:r w:rsidR="00612811" w:rsidRPr="00205DDF">
        <w:rPr>
          <w:bCs/>
          <w:sz w:val="24"/>
          <w:szCs w:val="24"/>
        </w:rPr>
        <w:t>в</w:t>
      </w:r>
      <w:r w:rsidR="00612811" w:rsidRPr="00205DDF">
        <w:rPr>
          <w:bCs/>
          <w:sz w:val="24"/>
          <w:szCs w:val="24"/>
        </w:rPr>
        <w:t>ленного срока службы (до списания), который (при условии проведения требуемых технических м</w:t>
      </w:r>
      <w:r w:rsidR="00612811" w:rsidRPr="00205DDF">
        <w:rPr>
          <w:bCs/>
          <w:sz w:val="24"/>
          <w:szCs w:val="24"/>
        </w:rPr>
        <w:t>е</w:t>
      </w:r>
      <w:r w:rsidR="00612811" w:rsidRPr="00205DDF">
        <w:rPr>
          <w:bCs/>
          <w:sz w:val="24"/>
          <w:szCs w:val="24"/>
        </w:rPr>
        <w:t xml:space="preserve">роприятий по обслуживанию) должен быть не менее </w:t>
      </w:r>
      <w:r w:rsidR="00866AD0" w:rsidRPr="00205DDF">
        <w:rPr>
          <w:bCs/>
          <w:sz w:val="24"/>
          <w:szCs w:val="24"/>
        </w:rPr>
        <w:t>30 лет</w:t>
      </w:r>
      <w:r w:rsidR="00612811" w:rsidRPr="00205DDF">
        <w:rPr>
          <w:bCs/>
          <w:sz w:val="24"/>
          <w:szCs w:val="24"/>
        </w:rPr>
        <w:t>.</w:t>
      </w:r>
    </w:p>
    <w:p w:rsidR="004F4E9E" w:rsidRPr="00205DDF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205DDF" w:rsidRDefault="006004FC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>Маркировка, с</w:t>
      </w:r>
      <w:r w:rsidR="00612811" w:rsidRPr="00205DDF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6331DC" w:rsidRPr="00205DDF" w:rsidRDefault="006331DC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В комплект поставки кабельных муфт должны входить документы: 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документы по монтажу и эксплуатации, утвержденные в установленном порядке на русском языке;</w:t>
      </w:r>
    </w:p>
    <w:p w:rsidR="006331DC" w:rsidRPr="00205DDF" w:rsidRDefault="006331DC" w:rsidP="00205DDF">
      <w:pPr>
        <w:pStyle w:val="ae"/>
        <w:numPr>
          <w:ilvl w:val="0"/>
          <w:numId w:val="12"/>
        </w:numPr>
        <w:spacing w:line="276" w:lineRule="auto"/>
        <w:ind w:left="567" w:hanging="425"/>
        <w:rPr>
          <w:sz w:val="24"/>
          <w:szCs w:val="24"/>
        </w:rPr>
      </w:pPr>
      <w:r w:rsidRPr="00205DDF">
        <w:rPr>
          <w:sz w:val="24"/>
          <w:szCs w:val="24"/>
        </w:rPr>
        <w:t>сертификат соответствия и свидетельство о приемке на поставляемые кабельные муфты, на ру</w:t>
      </w:r>
      <w:r w:rsidRPr="00205DDF">
        <w:rPr>
          <w:sz w:val="24"/>
          <w:szCs w:val="24"/>
        </w:rPr>
        <w:t>с</w:t>
      </w:r>
      <w:r w:rsidRPr="00205DDF">
        <w:rPr>
          <w:sz w:val="24"/>
          <w:szCs w:val="24"/>
        </w:rPr>
        <w:t>ском языке</w:t>
      </w:r>
      <w:r w:rsidR="00292907">
        <w:rPr>
          <w:sz w:val="24"/>
          <w:szCs w:val="24"/>
        </w:rPr>
        <w:t>.</w:t>
      </w:r>
    </w:p>
    <w:p w:rsidR="005A2527" w:rsidRPr="00205DDF" w:rsidRDefault="00C9764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Маркировка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</w:t>
      </w:r>
      <w:r w:rsidR="00BC5975" w:rsidRPr="00205DDF">
        <w:rPr>
          <w:bCs/>
          <w:sz w:val="24"/>
          <w:szCs w:val="24"/>
        </w:rPr>
        <w:t xml:space="preserve">должна соответствовать требованиям </w:t>
      </w:r>
      <w:r w:rsidR="00774324" w:rsidRPr="00205DDF">
        <w:rPr>
          <w:bCs/>
          <w:sz w:val="24"/>
          <w:szCs w:val="24"/>
        </w:rPr>
        <w:t xml:space="preserve">ГОСТ 18690, </w:t>
      </w:r>
      <w:r w:rsidR="00FE3F0A" w:rsidRPr="00205DDF">
        <w:rPr>
          <w:bCs/>
          <w:sz w:val="24"/>
          <w:szCs w:val="24"/>
        </w:rPr>
        <w:t>ГОСТ 13781.0-86</w:t>
      </w:r>
      <w:r w:rsidR="00E226B0" w:rsidRPr="00205DDF">
        <w:rPr>
          <w:bCs/>
          <w:sz w:val="24"/>
          <w:szCs w:val="24"/>
        </w:rPr>
        <w:t>.</w:t>
      </w:r>
      <w:r w:rsidR="00897389" w:rsidRPr="00205DDF">
        <w:rPr>
          <w:bCs/>
          <w:sz w:val="24"/>
          <w:szCs w:val="24"/>
        </w:rPr>
        <w:t xml:space="preserve"> Маркировка кабельных муфт, содержание и способ нанесения ее указывается в станда</w:t>
      </w:r>
      <w:r w:rsidR="00897389" w:rsidRPr="00205DDF">
        <w:rPr>
          <w:bCs/>
          <w:sz w:val="24"/>
          <w:szCs w:val="24"/>
        </w:rPr>
        <w:t>р</w:t>
      </w:r>
      <w:r w:rsidR="00897389" w:rsidRPr="00205DDF">
        <w:rPr>
          <w:bCs/>
          <w:sz w:val="24"/>
          <w:szCs w:val="24"/>
        </w:rPr>
        <w:t>тах или технических условиях не муфты конкретных типов.</w:t>
      </w:r>
    </w:p>
    <w:p w:rsidR="00897389" w:rsidRPr="00205DDF" w:rsidRDefault="00897389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:rsidR="004F4E9E" w:rsidRPr="00205DDF" w:rsidRDefault="004F4E9E" w:rsidP="00205DDF">
      <w:pPr>
        <w:spacing w:line="276" w:lineRule="auto"/>
        <w:rPr>
          <w:bCs/>
          <w:sz w:val="24"/>
          <w:szCs w:val="24"/>
        </w:rPr>
      </w:pPr>
      <w:r w:rsidRPr="00205DDF">
        <w:rPr>
          <w:bCs/>
          <w:sz w:val="24"/>
          <w:szCs w:val="24"/>
        </w:rPr>
        <w:t xml:space="preserve">По всем видам </w:t>
      </w:r>
      <w:r w:rsidR="00CB23BB" w:rsidRPr="00205DDF">
        <w:rPr>
          <w:bCs/>
          <w:sz w:val="24"/>
          <w:szCs w:val="24"/>
        </w:rPr>
        <w:t>кабельных муфт</w:t>
      </w:r>
      <w:r w:rsidRPr="00205DDF">
        <w:rPr>
          <w:bCs/>
          <w:sz w:val="24"/>
          <w:szCs w:val="24"/>
        </w:rPr>
        <w:t xml:space="preserve"> Поставщик должен предоставить полный комплект технич</w:t>
      </w:r>
      <w:r w:rsidRPr="00205DDF">
        <w:rPr>
          <w:bCs/>
          <w:sz w:val="24"/>
          <w:szCs w:val="24"/>
        </w:rPr>
        <w:t>е</w:t>
      </w:r>
      <w:r w:rsidRPr="00205DDF">
        <w:rPr>
          <w:bCs/>
          <w:sz w:val="24"/>
          <w:szCs w:val="24"/>
        </w:rPr>
        <w:t>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205DDF">
        <w:rPr>
          <w:bCs/>
          <w:sz w:val="24"/>
          <w:szCs w:val="24"/>
        </w:rPr>
        <w:t>-2006</w:t>
      </w:r>
      <w:r w:rsidRPr="00205DDF">
        <w:rPr>
          <w:bCs/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CB23BB" w:rsidRPr="00205DDF">
        <w:rPr>
          <w:bCs/>
          <w:sz w:val="24"/>
          <w:szCs w:val="24"/>
        </w:rPr>
        <w:t>ых</w:t>
      </w:r>
      <w:r w:rsidRPr="00205DDF">
        <w:rPr>
          <w:bCs/>
          <w:sz w:val="24"/>
          <w:szCs w:val="24"/>
        </w:rPr>
        <w:t xml:space="preserve"> </w:t>
      </w:r>
      <w:r w:rsidR="00642A8E" w:rsidRPr="00205DDF">
        <w:rPr>
          <w:bCs/>
          <w:sz w:val="24"/>
          <w:szCs w:val="24"/>
        </w:rPr>
        <w:t>кабел</w:t>
      </w:r>
      <w:r w:rsidR="00CB23BB" w:rsidRPr="00205DDF">
        <w:rPr>
          <w:bCs/>
          <w:sz w:val="24"/>
          <w:szCs w:val="24"/>
        </w:rPr>
        <w:t>ьных муфт</w:t>
      </w:r>
      <w:r w:rsidRPr="00205DDF">
        <w:rPr>
          <w:bCs/>
          <w:sz w:val="24"/>
          <w:szCs w:val="24"/>
        </w:rPr>
        <w:t xml:space="preserve">. </w:t>
      </w:r>
    </w:p>
    <w:p w:rsidR="005D17A5" w:rsidRPr="00205DDF" w:rsidRDefault="005D17A5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205DDF" w:rsidRDefault="00612811" w:rsidP="00205DDF">
      <w:pPr>
        <w:pStyle w:val="ae"/>
        <w:numPr>
          <w:ilvl w:val="0"/>
          <w:numId w:val="3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205DDF">
        <w:rPr>
          <w:b/>
          <w:bCs/>
          <w:sz w:val="24"/>
          <w:szCs w:val="24"/>
        </w:rPr>
        <w:t xml:space="preserve">Правила приемки </w:t>
      </w:r>
      <w:r w:rsidR="000D4FD2" w:rsidRPr="00205DDF">
        <w:rPr>
          <w:b/>
          <w:bCs/>
          <w:sz w:val="24"/>
          <w:szCs w:val="24"/>
        </w:rPr>
        <w:t>продукции</w:t>
      </w:r>
      <w:r w:rsidRPr="00205DDF">
        <w:rPr>
          <w:b/>
          <w:bCs/>
          <w:sz w:val="24"/>
          <w:szCs w:val="24"/>
        </w:rPr>
        <w:t>.</w:t>
      </w:r>
    </w:p>
    <w:p w:rsidR="00612811" w:rsidRPr="003B03FA" w:rsidRDefault="003D7943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t xml:space="preserve">Каждая партия </w:t>
      </w:r>
      <w:r w:rsidR="00CB23BB" w:rsidRPr="003B03FA">
        <w:rPr>
          <w:bCs/>
          <w:sz w:val="24"/>
          <w:szCs w:val="24"/>
        </w:rPr>
        <w:t>кабельных муфт</w:t>
      </w:r>
      <w:r w:rsidRPr="003B03FA">
        <w:rPr>
          <w:bCs/>
          <w:sz w:val="24"/>
          <w:szCs w:val="24"/>
        </w:rPr>
        <w:t xml:space="preserve"> должна пройти</w:t>
      </w:r>
      <w:r w:rsidR="00612811" w:rsidRPr="003B03FA">
        <w:rPr>
          <w:bCs/>
          <w:sz w:val="24"/>
          <w:szCs w:val="24"/>
        </w:rPr>
        <w:t xml:space="preserve"> входной контроль, осуществляемый предст</w:t>
      </w:r>
      <w:r w:rsidR="00612811" w:rsidRPr="003B03FA">
        <w:rPr>
          <w:bCs/>
          <w:sz w:val="24"/>
          <w:szCs w:val="24"/>
        </w:rPr>
        <w:t>а</w:t>
      </w:r>
      <w:r w:rsidR="00612811" w:rsidRPr="003B03FA">
        <w:rPr>
          <w:bCs/>
          <w:sz w:val="24"/>
          <w:szCs w:val="24"/>
        </w:rPr>
        <w:t>вителями филиалов ОАО «МРСК Центра»</w:t>
      </w:r>
      <w:r w:rsidR="00EF0B67" w:rsidRPr="00EF0B67">
        <w:rPr>
          <w:sz w:val="24"/>
          <w:szCs w:val="24"/>
        </w:rPr>
        <w:t xml:space="preserve"> </w:t>
      </w:r>
      <w:r w:rsidR="00EF0B67" w:rsidRPr="00837495">
        <w:rPr>
          <w:sz w:val="24"/>
          <w:szCs w:val="24"/>
        </w:rPr>
        <w:t>- «Смоленскэнерго»</w:t>
      </w:r>
      <w:r w:rsidR="00EF0B67" w:rsidRPr="003B03FA">
        <w:rPr>
          <w:bCs/>
          <w:sz w:val="24"/>
          <w:szCs w:val="24"/>
        </w:rPr>
        <w:t xml:space="preserve"> </w:t>
      </w:r>
      <w:r w:rsidR="00612811" w:rsidRPr="003B03FA">
        <w:rPr>
          <w:bCs/>
          <w:sz w:val="24"/>
          <w:szCs w:val="24"/>
        </w:rPr>
        <w:t xml:space="preserve">и ответственными представителями Поставщика при получении </w:t>
      </w:r>
      <w:r w:rsidR="00CB23BB" w:rsidRPr="003B03FA">
        <w:rPr>
          <w:bCs/>
          <w:sz w:val="24"/>
          <w:szCs w:val="24"/>
        </w:rPr>
        <w:t>их</w:t>
      </w:r>
      <w:r w:rsidR="00612811" w:rsidRPr="003B03FA">
        <w:rPr>
          <w:bCs/>
          <w:sz w:val="24"/>
          <w:szCs w:val="24"/>
        </w:rPr>
        <w:t xml:space="preserve"> на склад.</w:t>
      </w:r>
    </w:p>
    <w:p w:rsidR="00612811" w:rsidRPr="003B03FA" w:rsidRDefault="00612811" w:rsidP="003B03FA">
      <w:pPr>
        <w:spacing w:line="276" w:lineRule="auto"/>
        <w:rPr>
          <w:bCs/>
          <w:sz w:val="24"/>
          <w:szCs w:val="24"/>
        </w:rPr>
      </w:pPr>
      <w:r w:rsidRPr="003B03FA">
        <w:rPr>
          <w:bCs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</w:t>
      </w:r>
      <w:r w:rsidRPr="003B03FA">
        <w:rPr>
          <w:bCs/>
          <w:sz w:val="24"/>
          <w:szCs w:val="24"/>
        </w:rPr>
        <w:t>е</w:t>
      </w:r>
      <w:r w:rsidRPr="003B03FA">
        <w:rPr>
          <w:bCs/>
          <w:sz w:val="24"/>
          <w:szCs w:val="24"/>
        </w:rPr>
        <w:t>нить поставленную продукцию.</w:t>
      </w:r>
    </w:p>
    <w:p w:rsidR="00D55B62" w:rsidRPr="00D55B62" w:rsidRDefault="00D55B62" w:rsidP="00D55B6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bookmarkStart w:id="1" w:name="_GoBack"/>
      <w:r w:rsidRPr="00D55B62">
        <w:rPr>
          <w:b/>
          <w:bCs/>
          <w:sz w:val="26"/>
          <w:szCs w:val="26"/>
        </w:rPr>
        <w:t>Предмет закупки</w:t>
      </w:r>
    </w:p>
    <w:p w:rsidR="00D55B62" w:rsidRDefault="00D55B62" w:rsidP="00D55B6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Поставщик обеспечивает поставку продукции на склад покупателя – филиала ОАО «МРСК Центра» - «Смоленскэнерго» в объемах и сроки установленные данным ТЗ:</w:t>
      </w:r>
    </w:p>
    <w:p w:rsidR="00D55B62" w:rsidRDefault="00D55B62" w:rsidP="00D55B62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654"/>
        <w:gridCol w:w="2330"/>
        <w:gridCol w:w="1207"/>
        <w:gridCol w:w="1265"/>
        <w:gridCol w:w="1317"/>
      </w:tblGrid>
      <w:tr w:rsidR="00D55B62" w:rsidTr="00D55B62">
        <w:trPr>
          <w:trHeight w:val="873"/>
        </w:trPr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ставки *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D55B62" w:rsidTr="00D55B62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55B62">
              <w:rPr>
                <w:color w:val="000000"/>
                <w:sz w:val="22"/>
                <w:szCs w:val="22"/>
              </w:rPr>
              <w:t>Муфта кабельная ПКНтО-3-10 70/120 с/</w:t>
            </w:r>
            <w:proofErr w:type="gramStart"/>
            <w:r w:rsidRPr="00D55B62">
              <w:rPr>
                <w:color w:val="000000"/>
                <w:sz w:val="22"/>
                <w:szCs w:val="22"/>
              </w:rPr>
              <w:t>н</w:t>
            </w:r>
            <w:proofErr w:type="gram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214031,г. Смоленск, ул.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>, д. 5,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62" w:rsidRDefault="00D55B6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55B62" w:rsidRDefault="00D55B62" w:rsidP="00D55B62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*- в днях с момента заключения договора</w:t>
      </w:r>
    </w:p>
    <w:bookmarkEnd w:id="1"/>
    <w:p w:rsidR="0090336D" w:rsidRPr="00205DDF" w:rsidRDefault="0090336D" w:rsidP="00451C4D">
      <w:pPr>
        <w:rPr>
          <w:sz w:val="24"/>
          <w:szCs w:val="24"/>
        </w:rPr>
      </w:pPr>
    </w:p>
    <w:p w:rsidR="008A5CA5" w:rsidRPr="00205DDF" w:rsidRDefault="00EF0B67" w:rsidP="00C23CA7">
      <w:pPr>
        <w:ind w:firstLine="0"/>
        <w:rPr>
          <w:color w:val="00B0F0"/>
          <w:sz w:val="24"/>
          <w:szCs w:val="24"/>
        </w:rPr>
      </w:pPr>
      <w:r>
        <w:rPr>
          <w:sz w:val="26"/>
          <w:szCs w:val="26"/>
        </w:rPr>
        <w:t>Заместитель главного инженера - начальник УРС  /__________________/ В.В. Мордыкин</w:t>
      </w:r>
      <w:r w:rsidR="00C23CA7" w:rsidRPr="00205DDF">
        <w:rPr>
          <w:sz w:val="24"/>
          <w:szCs w:val="24"/>
        </w:rPr>
        <w:t xml:space="preserve">        </w:t>
      </w:r>
    </w:p>
    <w:sectPr w:rsidR="008A5CA5" w:rsidRPr="00205DDF" w:rsidSect="00C3258B">
      <w:headerReference w:type="even" r:id="rId12"/>
      <w:footerReference w:type="default" r:id="rId13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17" w:rsidRDefault="006E6917">
      <w:r>
        <w:separator/>
      </w:r>
    </w:p>
  </w:endnote>
  <w:endnote w:type="continuationSeparator" w:id="0">
    <w:p w:rsidR="006E6917" w:rsidRDefault="006E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58B" w:rsidRPr="00C3258B" w:rsidRDefault="00E85AF7">
    <w:pPr>
      <w:pStyle w:val="aa"/>
      <w:jc w:val="right"/>
      <w:rPr>
        <w:sz w:val="18"/>
        <w:szCs w:val="18"/>
      </w:rPr>
    </w:pPr>
    <w:r w:rsidRPr="00C3258B">
      <w:rPr>
        <w:sz w:val="18"/>
        <w:szCs w:val="18"/>
      </w:rPr>
      <w:fldChar w:fldCharType="begin"/>
    </w:r>
    <w:r w:rsidR="00C3258B" w:rsidRPr="00C3258B">
      <w:rPr>
        <w:sz w:val="18"/>
        <w:szCs w:val="18"/>
      </w:rPr>
      <w:instrText xml:space="preserve"> PAGE   \* MERGEFORMAT </w:instrText>
    </w:r>
    <w:r w:rsidRPr="00C3258B">
      <w:rPr>
        <w:sz w:val="18"/>
        <w:szCs w:val="18"/>
      </w:rPr>
      <w:fldChar w:fldCharType="separate"/>
    </w:r>
    <w:r w:rsidR="00D55B62">
      <w:rPr>
        <w:noProof/>
        <w:sz w:val="18"/>
        <w:szCs w:val="18"/>
      </w:rPr>
      <w:t>5</w:t>
    </w:r>
    <w:r w:rsidRPr="00C3258B">
      <w:rPr>
        <w:sz w:val="18"/>
        <w:szCs w:val="18"/>
      </w:rPr>
      <w:fldChar w:fldCharType="end"/>
    </w:r>
    <w:r w:rsidR="0036142B">
      <w:rPr>
        <w:sz w:val="18"/>
        <w:szCs w:val="18"/>
      </w:rPr>
      <w:t xml:space="preserve"> из </w:t>
    </w:r>
    <w:r w:rsidR="00F8556E">
      <w:rPr>
        <w:sz w:val="18"/>
        <w:szCs w:val="18"/>
      </w:rPr>
      <w:t>4</w:t>
    </w:r>
  </w:p>
  <w:p w:rsidR="00C3258B" w:rsidRDefault="00C325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17" w:rsidRDefault="006E6917">
      <w:r>
        <w:separator/>
      </w:r>
    </w:p>
  </w:footnote>
  <w:footnote w:type="continuationSeparator" w:id="0">
    <w:p w:rsidR="006E6917" w:rsidRDefault="006E6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85A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0A877DA6"/>
    <w:multiLevelType w:val="hybridMultilevel"/>
    <w:tmpl w:val="2722CFA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B834B5A"/>
    <w:multiLevelType w:val="hybridMultilevel"/>
    <w:tmpl w:val="120EE7F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65211"/>
    <w:multiLevelType w:val="hybridMultilevel"/>
    <w:tmpl w:val="33A8342E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A616C1E"/>
    <w:multiLevelType w:val="hybridMultilevel"/>
    <w:tmpl w:val="F488B93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>
    <w:nsid w:val="3ED81FD2"/>
    <w:multiLevelType w:val="hybridMultilevel"/>
    <w:tmpl w:val="03FAD88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3C51B48"/>
    <w:multiLevelType w:val="hybridMultilevel"/>
    <w:tmpl w:val="E918EC78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4F51CE6"/>
    <w:multiLevelType w:val="hybridMultilevel"/>
    <w:tmpl w:val="C6A89B2A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>
    <w:nsid w:val="6FDF15F2"/>
    <w:multiLevelType w:val="hybridMultilevel"/>
    <w:tmpl w:val="3F90C5D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5"/>
  </w:num>
  <w:num w:numId="5">
    <w:abstractNumId w:val="22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  <w:num w:numId="12">
    <w:abstractNumId w:val="24"/>
  </w:num>
  <w:num w:numId="13">
    <w:abstractNumId w:val="15"/>
  </w:num>
  <w:num w:numId="14">
    <w:abstractNumId w:val="25"/>
  </w:num>
  <w:num w:numId="15">
    <w:abstractNumId w:val="17"/>
  </w:num>
  <w:num w:numId="16">
    <w:abstractNumId w:val="4"/>
  </w:num>
  <w:num w:numId="17">
    <w:abstractNumId w:val="3"/>
  </w:num>
  <w:num w:numId="18">
    <w:abstractNumId w:val="28"/>
  </w:num>
  <w:num w:numId="19">
    <w:abstractNumId w:val="14"/>
  </w:num>
  <w:num w:numId="20">
    <w:abstractNumId w:val="27"/>
  </w:num>
  <w:num w:numId="21">
    <w:abstractNumId w:val="16"/>
  </w:num>
  <w:num w:numId="22">
    <w:abstractNumId w:val="12"/>
  </w:num>
  <w:num w:numId="23">
    <w:abstractNumId w:val="20"/>
  </w:num>
  <w:num w:numId="24">
    <w:abstractNumId w:val="7"/>
  </w:num>
  <w:num w:numId="25">
    <w:abstractNumId w:val="26"/>
  </w:num>
  <w:num w:numId="26">
    <w:abstractNumId w:val="18"/>
  </w:num>
  <w:num w:numId="27">
    <w:abstractNumId w:val="21"/>
  </w:num>
  <w:num w:numId="28">
    <w:abstractNumId w:val="8"/>
  </w:num>
  <w:num w:numId="2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4D2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0C6D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569"/>
    <w:rsid w:val="00064749"/>
    <w:rsid w:val="00067CE1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2C93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A62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5E46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5D99"/>
    <w:rsid w:val="001A7121"/>
    <w:rsid w:val="001A7AC6"/>
    <w:rsid w:val="001B1BB0"/>
    <w:rsid w:val="001B285C"/>
    <w:rsid w:val="001B2AAF"/>
    <w:rsid w:val="001B2AFD"/>
    <w:rsid w:val="001B3192"/>
    <w:rsid w:val="001B3E25"/>
    <w:rsid w:val="001B43BA"/>
    <w:rsid w:val="001B7892"/>
    <w:rsid w:val="001B7FD4"/>
    <w:rsid w:val="001C0CD9"/>
    <w:rsid w:val="001C1248"/>
    <w:rsid w:val="001C19CB"/>
    <w:rsid w:val="001C347A"/>
    <w:rsid w:val="001C37EA"/>
    <w:rsid w:val="001C4CAC"/>
    <w:rsid w:val="001C53B1"/>
    <w:rsid w:val="001C62C7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1FEC"/>
    <w:rsid w:val="0024201B"/>
    <w:rsid w:val="00242C9E"/>
    <w:rsid w:val="002446B5"/>
    <w:rsid w:val="00244733"/>
    <w:rsid w:val="00245D3F"/>
    <w:rsid w:val="0024696C"/>
    <w:rsid w:val="002476D6"/>
    <w:rsid w:val="002476E2"/>
    <w:rsid w:val="00247E6F"/>
    <w:rsid w:val="0025072F"/>
    <w:rsid w:val="00250B78"/>
    <w:rsid w:val="00252708"/>
    <w:rsid w:val="002528FF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F1D"/>
    <w:rsid w:val="002A64D3"/>
    <w:rsid w:val="002A7741"/>
    <w:rsid w:val="002A7D7B"/>
    <w:rsid w:val="002B056F"/>
    <w:rsid w:val="002B06A7"/>
    <w:rsid w:val="002B089B"/>
    <w:rsid w:val="002B09DB"/>
    <w:rsid w:val="002B1AE1"/>
    <w:rsid w:val="002B2AEB"/>
    <w:rsid w:val="002B5EB4"/>
    <w:rsid w:val="002C08A7"/>
    <w:rsid w:val="002C1687"/>
    <w:rsid w:val="002C1AA6"/>
    <w:rsid w:val="002C1D09"/>
    <w:rsid w:val="002C3A63"/>
    <w:rsid w:val="002C4B0C"/>
    <w:rsid w:val="002C4E96"/>
    <w:rsid w:val="002C5858"/>
    <w:rsid w:val="002C6308"/>
    <w:rsid w:val="002D1182"/>
    <w:rsid w:val="002D1202"/>
    <w:rsid w:val="002D133C"/>
    <w:rsid w:val="002D277B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43EF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0AF2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C66"/>
    <w:rsid w:val="00322D2F"/>
    <w:rsid w:val="003234AF"/>
    <w:rsid w:val="0032363C"/>
    <w:rsid w:val="00324E60"/>
    <w:rsid w:val="0032513B"/>
    <w:rsid w:val="00325640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100E"/>
    <w:rsid w:val="0036142B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D86"/>
    <w:rsid w:val="003B6EDD"/>
    <w:rsid w:val="003B7589"/>
    <w:rsid w:val="003C05B4"/>
    <w:rsid w:val="003C0AFD"/>
    <w:rsid w:val="003C1592"/>
    <w:rsid w:val="003C164C"/>
    <w:rsid w:val="003C2D83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D25"/>
    <w:rsid w:val="003E2BE8"/>
    <w:rsid w:val="003E7D01"/>
    <w:rsid w:val="003F138E"/>
    <w:rsid w:val="003F150E"/>
    <w:rsid w:val="003F1A59"/>
    <w:rsid w:val="003F2112"/>
    <w:rsid w:val="003F2357"/>
    <w:rsid w:val="003F3C1F"/>
    <w:rsid w:val="003F46B8"/>
    <w:rsid w:val="003F48A1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4FE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4173"/>
    <w:rsid w:val="00425832"/>
    <w:rsid w:val="004262C3"/>
    <w:rsid w:val="00426525"/>
    <w:rsid w:val="00426C7D"/>
    <w:rsid w:val="004272B5"/>
    <w:rsid w:val="00430179"/>
    <w:rsid w:val="00430EC7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7D7"/>
    <w:rsid w:val="004A7ACD"/>
    <w:rsid w:val="004B45B7"/>
    <w:rsid w:val="004B4B21"/>
    <w:rsid w:val="004B5E88"/>
    <w:rsid w:val="004B5FD9"/>
    <w:rsid w:val="004B647B"/>
    <w:rsid w:val="004B797E"/>
    <w:rsid w:val="004C0967"/>
    <w:rsid w:val="004C14A4"/>
    <w:rsid w:val="004C17FD"/>
    <w:rsid w:val="004C1A5E"/>
    <w:rsid w:val="004C1DE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290E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97D"/>
    <w:rsid w:val="00553C3F"/>
    <w:rsid w:val="00554C59"/>
    <w:rsid w:val="0055533F"/>
    <w:rsid w:val="00557871"/>
    <w:rsid w:val="00557B63"/>
    <w:rsid w:val="0056133F"/>
    <w:rsid w:val="00562659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4A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45DC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AEA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3B6A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4D4B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877"/>
    <w:rsid w:val="00655579"/>
    <w:rsid w:val="00656B8E"/>
    <w:rsid w:val="00657166"/>
    <w:rsid w:val="0065763B"/>
    <w:rsid w:val="0066047C"/>
    <w:rsid w:val="00661675"/>
    <w:rsid w:val="0066235C"/>
    <w:rsid w:val="006626DA"/>
    <w:rsid w:val="00662941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D0E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E92"/>
    <w:rsid w:val="006E64BE"/>
    <w:rsid w:val="006E6917"/>
    <w:rsid w:val="006E6A76"/>
    <w:rsid w:val="006E7183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8E7"/>
    <w:rsid w:val="0071327A"/>
    <w:rsid w:val="0071533A"/>
    <w:rsid w:val="007162D4"/>
    <w:rsid w:val="00716496"/>
    <w:rsid w:val="00716719"/>
    <w:rsid w:val="0072028E"/>
    <w:rsid w:val="00724050"/>
    <w:rsid w:val="007254AD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B08"/>
    <w:rsid w:val="00770D15"/>
    <w:rsid w:val="007713D8"/>
    <w:rsid w:val="00773399"/>
    <w:rsid w:val="00774324"/>
    <w:rsid w:val="00775178"/>
    <w:rsid w:val="007762CD"/>
    <w:rsid w:val="00776902"/>
    <w:rsid w:val="007770E0"/>
    <w:rsid w:val="00777A6A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41E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6FE"/>
    <w:rsid w:val="007B5C03"/>
    <w:rsid w:val="007B6CB8"/>
    <w:rsid w:val="007B79C1"/>
    <w:rsid w:val="007B7DF7"/>
    <w:rsid w:val="007C053D"/>
    <w:rsid w:val="007C114A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15FF"/>
    <w:rsid w:val="007E348A"/>
    <w:rsid w:val="007E3A56"/>
    <w:rsid w:val="007E5260"/>
    <w:rsid w:val="007E7329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E31"/>
    <w:rsid w:val="00811566"/>
    <w:rsid w:val="008125D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6EF7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850"/>
    <w:rsid w:val="00897389"/>
    <w:rsid w:val="008A0375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EDB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DD8"/>
    <w:rsid w:val="00900E6D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56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D084A"/>
    <w:rsid w:val="009D1E23"/>
    <w:rsid w:val="009D2B2A"/>
    <w:rsid w:val="009D3ED3"/>
    <w:rsid w:val="009D50D5"/>
    <w:rsid w:val="009D5301"/>
    <w:rsid w:val="009D5B2B"/>
    <w:rsid w:val="009D7587"/>
    <w:rsid w:val="009E2943"/>
    <w:rsid w:val="009E474B"/>
    <w:rsid w:val="009E70BD"/>
    <w:rsid w:val="009E7970"/>
    <w:rsid w:val="009F1E11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50F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5E8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725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6AE8"/>
    <w:rsid w:val="00AB7195"/>
    <w:rsid w:val="00AC0676"/>
    <w:rsid w:val="00AC20FF"/>
    <w:rsid w:val="00AC3175"/>
    <w:rsid w:val="00AC31A0"/>
    <w:rsid w:val="00AC3825"/>
    <w:rsid w:val="00AC42DD"/>
    <w:rsid w:val="00AC53F7"/>
    <w:rsid w:val="00AC74F3"/>
    <w:rsid w:val="00AC7ADF"/>
    <w:rsid w:val="00AC7F6B"/>
    <w:rsid w:val="00AD0055"/>
    <w:rsid w:val="00AD1894"/>
    <w:rsid w:val="00AD291F"/>
    <w:rsid w:val="00AD2CAE"/>
    <w:rsid w:val="00AD3598"/>
    <w:rsid w:val="00AD4DE9"/>
    <w:rsid w:val="00AD52A0"/>
    <w:rsid w:val="00AD5A61"/>
    <w:rsid w:val="00AD7048"/>
    <w:rsid w:val="00AD7F96"/>
    <w:rsid w:val="00AE1103"/>
    <w:rsid w:val="00AE1B50"/>
    <w:rsid w:val="00AE20B1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674"/>
    <w:rsid w:val="00B03C67"/>
    <w:rsid w:val="00B03DE9"/>
    <w:rsid w:val="00B041B3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6D1"/>
    <w:rsid w:val="00B31336"/>
    <w:rsid w:val="00B3141F"/>
    <w:rsid w:val="00B322C8"/>
    <w:rsid w:val="00B3605B"/>
    <w:rsid w:val="00B37632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EC9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54D"/>
    <w:rsid w:val="00BC0E6E"/>
    <w:rsid w:val="00BC2F29"/>
    <w:rsid w:val="00BC3E5B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46B1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29D1"/>
    <w:rsid w:val="00BF3190"/>
    <w:rsid w:val="00BF31D0"/>
    <w:rsid w:val="00BF4767"/>
    <w:rsid w:val="00BF612E"/>
    <w:rsid w:val="00BF66A5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37803"/>
    <w:rsid w:val="00C409DF"/>
    <w:rsid w:val="00C40B77"/>
    <w:rsid w:val="00C429A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316C"/>
    <w:rsid w:val="00C93EC2"/>
    <w:rsid w:val="00C947B3"/>
    <w:rsid w:val="00C94BA4"/>
    <w:rsid w:val="00C9764E"/>
    <w:rsid w:val="00CA0137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ADF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354F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340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3021A"/>
    <w:rsid w:val="00D319A1"/>
    <w:rsid w:val="00D32CEF"/>
    <w:rsid w:val="00D33EC1"/>
    <w:rsid w:val="00D346A3"/>
    <w:rsid w:val="00D362F5"/>
    <w:rsid w:val="00D37612"/>
    <w:rsid w:val="00D378AA"/>
    <w:rsid w:val="00D40115"/>
    <w:rsid w:val="00D408E6"/>
    <w:rsid w:val="00D40EDA"/>
    <w:rsid w:val="00D4108C"/>
    <w:rsid w:val="00D414C7"/>
    <w:rsid w:val="00D42536"/>
    <w:rsid w:val="00D42FE7"/>
    <w:rsid w:val="00D4319A"/>
    <w:rsid w:val="00D439F7"/>
    <w:rsid w:val="00D44A37"/>
    <w:rsid w:val="00D468F8"/>
    <w:rsid w:val="00D475AF"/>
    <w:rsid w:val="00D51041"/>
    <w:rsid w:val="00D541DC"/>
    <w:rsid w:val="00D54C49"/>
    <w:rsid w:val="00D55B62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710C"/>
    <w:rsid w:val="00D80AA2"/>
    <w:rsid w:val="00D81F55"/>
    <w:rsid w:val="00D8303D"/>
    <w:rsid w:val="00D84C85"/>
    <w:rsid w:val="00D85D56"/>
    <w:rsid w:val="00D864E2"/>
    <w:rsid w:val="00D879D8"/>
    <w:rsid w:val="00D87D41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97CA6"/>
    <w:rsid w:val="00D97CC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0D9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3109"/>
    <w:rsid w:val="00DE472E"/>
    <w:rsid w:val="00DE5A24"/>
    <w:rsid w:val="00DF0350"/>
    <w:rsid w:val="00DF09EA"/>
    <w:rsid w:val="00DF0BC5"/>
    <w:rsid w:val="00DF0DBF"/>
    <w:rsid w:val="00DF2EE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0BB6"/>
    <w:rsid w:val="00E34850"/>
    <w:rsid w:val="00E34EC6"/>
    <w:rsid w:val="00E404E5"/>
    <w:rsid w:val="00E40B32"/>
    <w:rsid w:val="00E42A3B"/>
    <w:rsid w:val="00E42AA9"/>
    <w:rsid w:val="00E432B9"/>
    <w:rsid w:val="00E44229"/>
    <w:rsid w:val="00E44D77"/>
    <w:rsid w:val="00E45151"/>
    <w:rsid w:val="00E456D6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C88"/>
    <w:rsid w:val="00E722A2"/>
    <w:rsid w:val="00E72F63"/>
    <w:rsid w:val="00E75E00"/>
    <w:rsid w:val="00E76717"/>
    <w:rsid w:val="00E76801"/>
    <w:rsid w:val="00E80157"/>
    <w:rsid w:val="00E8200D"/>
    <w:rsid w:val="00E821CA"/>
    <w:rsid w:val="00E83F96"/>
    <w:rsid w:val="00E84C0F"/>
    <w:rsid w:val="00E852F4"/>
    <w:rsid w:val="00E85AF7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23E2"/>
    <w:rsid w:val="00EA301A"/>
    <w:rsid w:val="00EA39E4"/>
    <w:rsid w:val="00EA4756"/>
    <w:rsid w:val="00EA52D0"/>
    <w:rsid w:val="00EA5878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0B67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438"/>
    <w:rsid w:val="00F07DCC"/>
    <w:rsid w:val="00F07DDE"/>
    <w:rsid w:val="00F10010"/>
    <w:rsid w:val="00F128C1"/>
    <w:rsid w:val="00F135C1"/>
    <w:rsid w:val="00F15305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1D6"/>
    <w:rsid w:val="00F364EA"/>
    <w:rsid w:val="00F37973"/>
    <w:rsid w:val="00F41EEA"/>
    <w:rsid w:val="00F42C84"/>
    <w:rsid w:val="00F42F88"/>
    <w:rsid w:val="00F4441B"/>
    <w:rsid w:val="00F46DCA"/>
    <w:rsid w:val="00F46FBB"/>
    <w:rsid w:val="00F525F8"/>
    <w:rsid w:val="00F600EB"/>
    <w:rsid w:val="00F61462"/>
    <w:rsid w:val="00F61D59"/>
    <w:rsid w:val="00F626C2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F77"/>
    <w:rsid w:val="00F73328"/>
    <w:rsid w:val="00F75196"/>
    <w:rsid w:val="00F754CC"/>
    <w:rsid w:val="00F7773E"/>
    <w:rsid w:val="00F80413"/>
    <w:rsid w:val="00F84073"/>
    <w:rsid w:val="00F84141"/>
    <w:rsid w:val="00F844B6"/>
    <w:rsid w:val="00F8556E"/>
    <w:rsid w:val="00F85820"/>
    <w:rsid w:val="00F85E2D"/>
    <w:rsid w:val="00F86A51"/>
    <w:rsid w:val="00F86F49"/>
    <w:rsid w:val="00F87C16"/>
    <w:rsid w:val="00F90AC6"/>
    <w:rsid w:val="00F91952"/>
    <w:rsid w:val="00F91FA2"/>
    <w:rsid w:val="00F92132"/>
    <w:rsid w:val="00F93B1C"/>
    <w:rsid w:val="00F95B3C"/>
    <w:rsid w:val="00F96C22"/>
    <w:rsid w:val="00F97B5B"/>
    <w:rsid w:val="00FA156C"/>
    <w:rsid w:val="00FA3B15"/>
    <w:rsid w:val="00FA46A4"/>
    <w:rsid w:val="00FA4F69"/>
    <w:rsid w:val="00FA5105"/>
    <w:rsid w:val="00FA5580"/>
    <w:rsid w:val="00FA5FA8"/>
    <w:rsid w:val="00FA624B"/>
    <w:rsid w:val="00FA6971"/>
    <w:rsid w:val="00FA6D11"/>
    <w:rsid w:val="00FA7364"/>
    <w:rsid w:val="00FB164E"/>
    <w:rsid w:val="00FB3FB7"/>
    <w:rsid w:val="00FB4717"/>
    <w:rsid w:val="00FB47F8"/>
    <w:rsid w:val="00FB4A8D"/>
    <w:rsid w:val="00FB5D65"/>
    <w:rsid w:val="00FB7719"/>
    <w:rsid w:val="00FB7AEF"/>
    <w:rsid w:val="00FC0A8E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1B20E-8CD4-467C-96EE-3CE7622423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5321C2B-4A49-4A42-87BB-4821E8BAF2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5EA43-07DC-4AD6-AF1E-9D89EEA53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A2C0E2-2F88-40D2-B8EB-4C292778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user</cp:lastModifiedBy>
  <cp:revision>5</cp:revision>
  <cp:lastPrinted>2015-03-26T10:15:00Z</cp:lastPrinted>
  <dcterms:created xsi:type="dcterms:W3CDTF">2015-02-20T06:53:00Z</dcterms:created>
  <dcterms:modified xsi:type="dcterms:W3CDTF">2015-03-26T10:15:00Z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